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769E85" w14:textId="4BC41602" w:rsidR="00247403" w:rsidRPr="003B5827" w:rsidRDefault="00E235F1" w:rsidP="0066523A">
      <w:pPr>
        <w:tabs>
          <w:tab w:val="left" w:pos="5565"/>
        </w:tabs>
        <w:spacing w:before="120" w:after="120" w:line="240" w:lineRule="auto"/>
        <w:jc w:val="right"/>
        <w:rPr>
          <w:rFonts w:ascii="Arial" w:hAnsi="Arial" w:cs="Arial"/>
          <w:sz w:val="19"/>
          <w:szCs w:val="19"/>
        </w:rPr>
      </w:pPr>
      <w:r w:rsidRPr="000F4778">
        <w:rPr>
          <w:rFonts w:ascii="Arial" w:hAnsi="Arial" w:cs="Arial"/>
          <w:b/>
          <w:sz w:val="19"/>
          <w:szCs w:val="19"/>
        </w:rPr>
        <w:tab/>
      </w:r>
      <w:r w:rsidR="00813471" w:rsidRPr="003B5827">
        <w:rPr>
          <w:rFonts w:ascii="Arial" w:hAnsi="Arial" w:cs="Arial"/>
          <w:sz w:val="19"/>
          <w:szCs w:val="19"/>
        </w:rPr>
        <w:t xml:space="preserve">Príloha </w:t>
      </w:r>
      <w:del w:id="0" w:author="Autor">
        <w:r w:rsidR="00813471" w:rsidRPr="003B5827" w:rsidDel="00C43D00">
          <w:rPr>
            <w:rFonts w:ascii="Arial" w:hAnsi="Arial" w:cs="Arial"/>
            <w:sz w:val="19"/>
            <w:szCs w:val="19"/>
          </w:rPr>
          <w:delText>č.</w:delText>
        </w:r>
        <w:r w:rsidR="000F4778" w:rsidRPr="003B5827" w:rsidDel="00C43D00">
          <w:rPr>
            <w:rFonts w:ascii="Arial" w:hAnsi="Arial" w:cs="Arial"/>
            <w:sz w:val="19"/>
            <w:szCs w:val="19"/>
          </w:rPr>
          <w:delText xml:space="preserve"> </w:delText>
        </w:r>
        <w:r w:rsidR="00813471" w:rsidRPr="003B5827" w:rsidDel="007207FC">
          <w:rPr>
            <w:rFonts w:ascii="Arial" w:hAnsi="Arial" w:cs="Arial"/>
            <w:sz w:val="19"/>
            <w:szCs w:val="19"/>
          </w:rPr>
          <w:delText>7</w:delText>
        </w:r>
      </w:del>
      <w:ins w:id="1" w:author="Autor">
        <w:r w:rsidR="007207FC">
          <w:rPr>
            <w:rFonts w:ascii="Arial" w:hAnsi="Arial" w:cs="Arial"/>
            <w:sz w:val="19"/>
            <w:szCs w:val="19"/>
          </w:rPr>
          <w:t>4.16.1</w:t>
        </w:r>
      </w:ins>
    </w:p>
    <w:p w14:paraId="15B43DC9" w14:textId="77777777" w:rsidR="000F4778" w:rsidRPr="003B5827" w:rsidRDefault="000F4778" w:rsidP="0066523A">
      <w:pPr>
        <w:pStyle w:val="BodyText1"/>
        <w:tabs>
          <w:tab w:val="left" w:pos="2835"/>
        </w:tabs>
        <w:spacing w:line="240" w:lineRule="auto"/>
        <w:rPr>
          <w:rFonts w:eastAsiaTheme="minorHAnsi" w:cs="Arial"/>
          <w:b/>
          <w:color w:val="auto"/>
          <w:szCs w:val="19"/>
          <w:lang w:val="sk-SK"/>
        </w:rPr>
      </w:pPr>
    </w:p>
    <w:p w14:paraId="59B9F780" w14:textId="22F2274D" w:rsidR="00255A7E" w:rsidRPr="00593380" w:rsidRDefault="00255A7E" w:rsidP="0066523A">
      <w:pPr>
        <w:pStyle w:val="BodyText1"/>
        <w:tabs>
          <w:tab w:val="left" w:pos="2835"/>
        </w:tabs>
        <w:spacing w:line="240" w:lineRule="auto"/>
        <w:jc w:val="center"/>
        <w:rPr>
          <w:rFonts w:eastAsiaTheme="minorHAnsi" w:cs="Arial"/>
          <w:b/>
          <w:color w:val="4472C4" w:themeColor="accent5"/>
          <w:sz w:val="28"/>
          <w:szCs w:val="28"/>
          <w:lang w:val="sk-SK"/>
        </w:rPr>
      </w:pPr>
      <w:r w:rsidRPr="00593380">
        <w:rPr>
          <w:rFonts w:eastAsiaTheme="minorHAnsi" w:cs="Arial"/>
          <w:b/>
          <w:color w:val="4472C4" w:themeColor="accent5"/>
          <w:sz w:val="28"/>
          <w:szCs w:val="28"/>
          <w:lang w:val="sk-SK"/>
        </w:rPr>
        <w:t xml:space="preserve">POSTUPY K ZRIADENIU ZÁLOŽNÉHO PRÁVA V PROSPECH POSKYTOVATEĽA </w:t>
      </w:r>
    </w:p>
    <w:p w14:paraId="12CC96B9" w14:textId="5D1D5999" w:rsidR="006D6D97" w:rsidRPr="003B5827" w:rsidRDefault="006D6D97" w:rsidP="0066523A">
      <w:pPr>
        <w:spacing w:before="120" w:after="120" w:line="240" w:lineRule="auto"/>
        <w:rPr>
          <w:rFonts w:ascii="Arial" w:hAnsi="Arial" w:cs="Arial"/>
          <w:sz w:val="19"/>
          <w:szCs w:val="19"/>
        </w:rPr>
      </w:pPr>
    </w:p>
    <w:p w14:paraId="571BAEAE" w14:textId="77777777" w:rsidR="009459A4" w:rsidRPr="003B5827" w:rsidRDefault="009459A4" w:rsidP="00277533">
      <w:pPr>
        <w:pStyle w:val="Nadpis1"/>
        <w:numPr>
          <w:ilvl w:val="0"/>
          <w:numId w:val="2"/>
        </w:numPr>
        <w:spacing w:before="120" w:after="120" w:line="240" w:lineRule="auto"/>
        <w:ind w:left="426" w:hanging="426"/>
        <w:rPr>
          <w:rFonts w:ascii="Arial" w:hAnsi="Arial" w:cs="Arial"/>
          <w:b/>
          <w:sz w:val="22"/>
          <w:szCs w:val="22"/>
        </w:rPr>
      </w:pPr>
      <w:bookmarkStart w:id="2" w:name="_Toc163724340"/>
      <w:bookmarkStart w:id="3" w:name="_Toc163724457"/>
      <w:bookmarkStart w:id="4" w:name="_Toc163724469"/>
      <w:bookmarkStart w:id="5" w:name="_Toc163724638"/>
      <w:bookmarkStart w:id="6" w:name="_Toc163724652"/>
      <w:bookmarkStart w:id="7" w:name="_Toc163724341"/>
      <w:bookmarkStart w:id="8" w:name="_Toc163724458"/>
      <w:bookmarkStart w:id="9" w:name="_Toc163724470"/>
      <w:bookmarkStart w:id="10" w:name="_Toc163724639"/>
      <w:bookmarkStart w:id="11" w:name="_Toc163724653"/>
      <w:bookmarkStart w:id="12" w:name="_Toc163724342"/>
      <w:bookmarkStart w:id="13" w:name="_Toc163724459"/>
      <w:bookmarkStart w:id="14" w:name="_Toc163724471"/>
      <w:bookmarkStart w:id="15" w:name="_Toc163724640"/>
      <w:bookmarkStart w:id="16" w:name="_Toc163724654"/>
      <w:bookmarkStart w:id="17" w:name="_Toc163724343"/>
      <w:bookmarkStart w:id="18" w:name="_Toc163724460"/>
      <w:bookmarkStart w:id="19" w:name="_Toc163724472"/>
      <w:bookmarkStart w:id="20" w:name="_Toc163724641"/>
      <w:bookmarkStart w:id="21" w:name="_Toc163724655"/>
      <w:bookmarkStart w:id="22" w:name="_Toc163724344"/>
      <w:bookmarkStart w:id="23" w:name="_Toc163724461"/>
      <w:bookmarkStart w:id="24" w:name="_Toc163724473"/>
      <w:bookmarkStart w:id="25" w:name="_Toc163724642"/>
      <w:bookmarkStart w:id="26" w:name="_Toc163724656"/>
      <w:bookmarkStart w:id="27" w:name="_Toc163724345"/>
      <w:bookmarkStart w:id="28" w:name="_Toc163724462"/>
      <w:bookmarkStart w:id="29" w:name="_Toc163724474"/>
      <w:bookmarkStart w:id="30" w:name="_Toc163724643"/>
      <w:bookmarkStart w:id="31" w:name="_Toc163724657"/>
      <w:bookmarkStart w:id="32" w:name="_Toc203146504"/>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r w:rsidRPr="003B5827">
        <w:rPr>
          <w:rFonts w:ascii="Arial" w:hAnsi="Arial" w:cs="Arial"/>
          <w:b/>
          <w:sz w:val="22"/>
          <w:szCs w:val="22"/>
        </w:rPr>
        <w:t>Úvod</w:t>
      </w:r>
      <w:bookmarkEnd w:id="32"/>
    </w:p>
    <w:p w14:paraId="5C093E9F" w14:textId="37CF31F1" w:rsidR="006D3873" w:rsidRPr="003B5827" w:rsidRDefault="002E02EA" w:rsidP="00277533">
      <w:pPr>
        <w:pStyle w:val="Odsekzoznamu"/>
        <w:numPr>
          <w:ilvl w:val="0"/>
          <w:numId w:val="20"/>
        </w:numPr>
        <w:spacing w:before="120" w:after="120" w:line="240" w:lineRule="auto"/>
        <w:ind w:left="284" w:hanging="284"/>
        <w:contextualSpacing w:val="0"/>
        <w:jc w:val="both"/>
        <w:rPr>
          <w:rFonts w:ascii="Arial" w:hAnsi="Arial" w:cs="Arial"/>
          <w:sz w:val="19"/>
          <w:szCs w:val="19"/>
        </w:rPr>
      </w:pPr>
      <w:r w:rsidRPr="003B5827">
        <w:rPr>
          <w:rFonts w:ascii="Arial" w:hAnsi="Arial" w:cs="Arial"/>
          <w:sz w:val="19"/>
          <w:szCs w:val="19"/>
        </w:rPr>
        <w:t xml:space="preserve">Tento dokument sa vzťahuje na zabezpečenie </w:t>
      </w:r>
      <w:r w:rsidRPr="003B5827">
        <w:rPr>
          <w:rFonts w:ascii="Arial" w:hAnsi="Arial" w:cs="Arial"/>
          <w:b/>
          <w:sz w:val="19"/>
          <w:szCs w:val="19"/>
        </w:rPr>
        <w:t>vzniknutej alebo budúcej pohľadávky</w:t>
      </w:r>
      <w:r w:rsidRPr="003B5827">
        <w:rPr>
          <w:rFonts w:ascii="Arial" w:hAnsi="Arial" w:cs="Arial"/>
          <w:sz w:val="19"/>
          <w:szCs w:val="19"/>
        </w:rPr>
        <w:t xml:space="preserve"> Slovenskej republiky v správe Ministerstva investíc</w:t>
      </w:r>
      <w:r w:rsidR="007F6B92" w:rsidRPr="003B5827">
        <w:rPr>
          <w:rFonts w:ascii="Arial" w:hAnsi="Arial" w:cs="Arial"/>
          <w:sz w:val="19"/>
          <w:szCs w:val="19"/>
        </w:rPr>
        <w:t>ií</w:t>
      </w:r>
      <w:r w:rsidRPr="003B5827">
        <w:rPr>
          <w:rFonts w:ascii="Arial" w:hAnsi="Arial" w:cs="Arial"/>
          <w:sz w:val="19"/>
          <w:szCs w:val="19"/>
        </w:rPr>
        <w:t>, regionálneho rozvoja a info</w:t>
      </w:r>
      <w:r w:rsidR="003D527E" w:rsidRPr="003B5827">
        <w:rPr>
          <w:rFonts w:ascii="Arial" w:hAnsi="Arial" w:cs="Arial"/>
          <w:sz w:val="19"/>
          <w:szCs w:val="19"/>
        </w:rPr>
        <w:t>r</w:t>
      </w:r>
      <w:r w:rsidRPr="003B5827">
        <w:rPr>
          <w:rFonts w:ascii="Arial" w:hAnsi="Arial" w:cs="Arial"/>
          <w:sz w:val="19"/>
          <w:szCs w:val="19"/>
        </w:rPr>
        <w:t xml:space="preserve">matizácie Slovenskej republiky </w:t>
      </w:r>
      <w:r w:rsidR="00614F08" w:rsidRPr="003B5827">
        <w:rPr>
          <w:rFonts w:ascii="Arial" w:hAnsi="Arial" w:cs="Arial"/>
          <w:sz w:val="19"/>
          <w:szCs w:val="19"/>
        </w:rPr>
        <w:t>(ďalej len „MIRRI“) a</w:t>
      </w:r>
      <w:r w:rsidR="000F4778" w:rsidRPr="003B5827">
        <w:rPr>
          <w:rFonts w:ascii="Arial" w:hAnsi="Arial" w:cs="Arial"/>
          <w:sz w:val="19"/>
          <w:szCs w:val="19"/>
        </w:rPr>
        <w:t xml:space="preserve">ko </w:t>
      </w:r>
      <w:r w:rsidR="00614F08" w:rsidRPr="003B5827">
        <w:rPr>
          <w:rFonts w:ascii="Arial" w:hAnsi="Arial" w:cs="Arial"/>
          <w:sz w:val="19"/>
          <w:szCs w:val="19"/>
        </w:rPr>
        <w:t xml:space="preserve">riadiaceho orgánu </w:t>
      </w:r>
      <w:r w:rsidR="000F4778" w:rsidRPr="003B5827">
        <w:rPr>
          <w:rFonts w:ascii="Arial" w:hAnsi="Arial" w:cs="Arial"/>
          <w:sz w:val="19"/>
          <w:szCs w:val="19"/>
        </w:rPr>
        <w:t xml:space="preserve">pre </w:t>
      </w:r>
      <w:r w:rsidRPr="003B5827">
        <w:rPr>
          <w:rFonts w:ascii="Arial" w:hAnsi="Arial" w:cs="Arial"/>
          <w:sz w:val="19"/>
          <w:szCs w:val="19"/>
        </w:rPr>
        <w:t>Program Slovensko</w:t>
      </w:r>
      <w:r w:rsidR="00614F08" w:rsidRPr="003B5827">
        <w:rPr>
          <w:rFonts w:ascii="Arial" w:hAnsi="Arial" w:cs="Arial"/>
          <w:sz w:val="19"/>
          <w:szCs w:val="19"/>
        </w:rPr>
        <w:t>, a to výlučne</w:t>
      </w:r>
      <w:r w:rsidR="000F4778" w:rsidRPr="003B5827">
        <w:rPr>
          <w:rFonts w:ascii="Arial" w:hAnsi="Arial" w:cs="Arial"/>
          <w:sz w:val="19"/>
          <w:szCs w:val="19"/>
        </w:rPr>
        <w:t xml:space="preserve"> </w:t>
      </w:r>
      <w:r w:rsidR="00247403" w:rsidRPr="003B5827">
        <w:rPr>
          <w:rFonts w:ascii="Arial" w:hAnsi="Arial" w:cs="Arial"/>
          <w:sz w:val="19"/>
          <w:szCs w:val="19"/>
        </w:rPr>
        <w:t>pre výzvy</w:t>
      </w:r>
      <w:r w:rsidR="00614F08" w:rsidRPr="003B5827">
        <w:rPr>
          <w:rFonts w:ascii="Arial" w:hAnsi="Arial" w:cs="Arial"/>
          <w:sz w:val="19"/>
          <w:szCs w:val="19"/>
        </w:rPr>
        <w:t xml:space="preserve"> na predkladanie nenávratného finančného príspevku</w:t>
      </w:r>
      <w:r w:rsidR="00247403" w:rsidRPr="003B5827">
        <w:rPr>
          <w:rFonts w:ascii="Arial" w:hAnsi="Arial" w:cs="Arial"/>
          <w:sz w:val="19"/>
          <w:szCs w:val="19"/>
        </w:rPr>
        <w:t xml:space="preserve"> </w:t>
      </w:r>
      <w:r w:rsidR="002D0AA5" w:rsidRPr="003B5827">
        <w:rPr>
          <w:rFonts w:ascii="Arial" w:hAnsi="Arial" w:cs="Arial"/>
          <w:sz w:val="19"/>
          <w:szCs w:val="19"/>
        </w:rPr>
        <w:t>(ďalej len „</w:t>
      </w:r>
      <w:del w:id="33" w:author="Autor">
        <w:r w:rsidR="002D0AA5" w:rsidRPr="003B5827" w:rsidDel="007A7653">
          <w:rPr>
            <w:rFonts w:ascii="Arial" w:hAnsi="Arial" w:cs="Arial"/>
            <w:sz w:val="19"/>
            <w:szCs w:val="19"/>
          </w:rPr>
          <w:delText>v</w:delText>
        </w:r>
      </w:del>
      <w:ins w:id="34" w:author="Autor">
        <w:r w:rsidR="007A7653">
          <w:rPr>
            <w:rFonts w:ascii="Arial" w:hAnsi="Arial" w:cs="Arial"/>
            <w:sz w:val="19"/>
            <w:szCs w:val="19"/>
          </w:rPr>
          <w:t>V</w:t>
        </w:r>
      </w:ins>
      <w:r w:rsidR="002D0AA5" w:rsidRPr="003B5827">
        <w:rPr>
          <w:rFonts w:ascii="Arial" w:hAnsi="Arial" w:cs="Arial"/>
          <w:sz w:val="19"/>
          <w:szCs w:val="19"/>
        </w:rPr>
        <w:t xml:space="preserve">ýzva“) </w:t>
      </w:r>
      <w:r w:rsidR="00247403" w:rsidRPr="003B5827">
        <w:rPr>
          <w:rFonts w:ascii="Arial" w:hAnsi="Arial" w:cs="Arial"/>
          <w:sz w:val="19"/>
          <w:szCs w:val="19"/>
        </w:rPr>
        <w:t xml:space="preserve">v gescii </w:t>
      </w:r>
      <w:r w:rsidR="000F4778" w:rsidRPr="003B5827">
        <w:rPr>
          <w:rFonts w:ascii="Arial" w:hAnsi="Arial" w:cs="Arial"/>
          <w:sz w:val="19"/>
          <w:szCs w:val="19"/>
        </w:rPr>
        <w:t>S</w:t>
      </w:r>
      <w:r w:rsidR="00843ECF" w:rsidRPr="003B5827">
        <w:rPr>
          <w:rFonts w:ascii="Arial" w:hAnsi="Arial" w:cs="Arial"/>
          <w:sz w:val="19"/>
          <w:szCs w:val="19"/>
        </w:rPr>
        <w:t xml:space="preserve">ekcie </w:t>
      </w:r>
      <w:r w:rsidR="00247403" w:rsidRPr="003B5827">
        <w:rPr>
          <w:rFonts w:ascii="Arial" w:hAnsi="Arial" w:cs="Arial"/>
          <w:sz w:val="19"/>
          <w:szCs w:val="19"/>
        </w:rPr>
        <w:t xml:space="preserve">implementácie Programu Slovensko </w:t>
      </w:r>
      <w:r w:rsidR="00614F08" w:rsidRPr="003B5827">
        <w:rPr>
          <w:rFonts w:ascii="Arial" w:hAnsi="Arial" w:cs="Arial"/>
          <w:sz w:val="19"/>
          <w:szCs w:val="19"/>
        </w:rPr>
        <w:t>MIRRI</w:t>
      </w:r>
      <w:r w:rsidR="00271B9B">
        <w:rPr>
          <w:rFonts w:ascii="Arial" w:hAnsi="Arial" w:cs="Arial"/>
          <w:sz w:val="19"/>
          <w:szCs w:val="19"/>
        </w:rPr>
        <w:t xml:space="preserve"> SR</w:t>
      </w:r>
      <w:r w:rsidR="00614F08" w:rsidRPr="003B5827">
        <w:rPr>
          <w:rFonts w:ascii="Arial" w:hAnsi="Arial" w:cs="Arial"/>
          <w:sz w:val="19"/>
          <w:szCs w:val="19"/>
        </w:rPr>
        <w:t xml:space="preserve"> </w:t>
      </w:r>
      <w:r w:rsidR="00271B9B">
        <w:rPr>
          <w:rFonts w:ascii="Arial" w:hAnsi="Arial" w:cs="Arial"/>
          <w:sz w:val="19"/>
          <w:szCs w:val="19"/>
        </w:rPr>
        <w:t>(</w:t>
      </w:r>
      <w:r w:rsidR="00614F08" w:rsidRPr="003B5827">
        <w:rPr>
          <w:rFonts w:ascii="Arial" w:hAnsi="Arial" w:cs="Arial"/>
          <w:sz w:val="19"/>
          <w:szCs w:val="19"/>
        </w:rPr>
        <w:t>ďalej len „</w:t>
      </w:r>
      <w:r w:rsidR="00E87120" w:rsidRPr="003B5827">
        <w:rPr>
          <w:rFonts w:ascii="Arial" w:hAnsi="Arial" w:cs="Arial"/>
          <w:sz w:val="19"/>
          <w:szCs w:val="19"/>
        </w:rPr>
        <w:t>P</w:t>
      </w:r>
      <w:r w:rsidR="00614F08" w:rsidRPr="003B5827">
        <w:rPr>
          <w:rFonts w:ascii="Arial" w:hAnsi="Arial" w:cs="Arial"/>
          <w:sz w:val="19"/>
          <w:szCs w:val="19"/>
        </w:rPr>
        <w:t xml:space="preserve">oskytovateľ“) </w:t>
      </w:r>
      <w:r w:rsidR="002D0AA5" w:rsidRPr="003B5827">
        <w:rPr>
          <w:rFonts w:ascii="Arial" w:hAnsi="Arial" w:cs="Arial"/>
          <w:sz w:val="19"/>
          <w:szCs w:val="19"/>
        </w:rPr>
        <w:t xml:space="preserve">a ich implementáciu </w:t>
      </w:r>
      <w:r w:rsidRPr="003B5827">
        <w:rPr>
          <w:rFonts w:ascii="Arial" w:hAnsi="Arial" w:cs="Arial"/>
          <w:sz w:val="19"/>
          <w:szCs w:val="19"/>
        </w:rPr>
        <w:t>v súvislosti so Zmluvou o poskytnutí nenávratného finančného príspevku (ďalej len „Zmluva o NFP“)</w:t>
      </w:r>
      <w:r w:rsidR="00843ECF" w:rsidRPr="003B5827">
        <w:rPr>
          <w:rFonts w:ascii="Arial" w:hAnsi="Arial" w:cs="Arial"/>
          <w:sz w:val="19"/>
          <w:szCs w:val="19"/>
        </w:rPr>
        <w:t>.</w:t>
      </w:r>
    </w:p>
    <w:p w14:paraId="44CCE2D8" w14:textId="3C4D710E" w:rsidR="00012013" w:rsidRDefault="00012013" w:rsidP="00277533">
      <w:pPr>
        <w:pStyle w:val="Odsekzoznamu"/>
        <w:numPr>
          <w:ilvl w:val="0"/>
          <w:numId w:val="20"/>
        </w:numPr>
        <w:spacing w:before="120" w:after="120" w:line="240" w:lineRule="auto"/>
        <w:ind w:left="284" w:hanging="284"/>
        <w:contextualSpacing w:val="0"/>
        <w:jc w:val="both"/>
        <w:rPr>
          <w:ins w:id="35" w:author="Autor"/>
          <w:rFonts w:ascii="Arial" w:hAnsi="Arial" w:cs="Arial"/>
          <w:sz w:val="19"/>
          <w:szCs w:val="19"/>
        </w:rPr>
      </w:pPr>
      <w:r w:rsidRPr="003B5827">
        <w:rPr>
          <w:rFonts w:ascii="Arial" w:hAnsi="Arial" w:cs="Arial"/>
          <w:sz w:val="19"/>
          <w:szCs w:val="19"/>
        </w:rPr>
        <w:t xml:space="preserve">Podľa článku 14 </w:t>
      </w:r>
      <w:r w:rsidR="003D527E" w:rsidRPr="003B5827">
        <w:rPr>
          <w:rFonts w:ascii="Arial" w:hAnsi="Arial" w:cs="Arial"/>
          <w:sz w:val="19"/>
          <w:szCs w:val="19"/>
        </w:rPr>
        <w:t>Všeobecných zmluvných podmienok</w:t>
      </w:r>
      <w:del w:id="36" w:author="Autor">
        <w:r w:rsidR="003D527E" w:rsidRPr="003B5827" w:rsidDel="007A7653">
          <w:rPr>
            <w:rFonts w:ascii="Arial" w:hAnsi="Arial" w:cs="Arial"/>
            <w:sz w:val="19"/>
            <w:szCs w:val="19"/>
          </w:rPr>
          <w:delText>, ktoré tvoria prílohu č. 1</w:delText>
        </w:r>
      </w:del>
      <w:r w:rsidR="003D527E" w:rsidRPr="003B5827">
        <w:rPr>
          <w:rFonts w:ascii="Arial" w:hAnsi="Arial" w:cs="Arial"/>
          <w:sz w:val="19"/>
          <w:szCs w:val="19"/>
        </w:rPr>
        <w:t xml:space="preserve"> k Zmluve o  NFP (ďalej len „</w:t>
      </w:r>
      <w:r w:rsidRPr="003B5827">
        <w:rPr>
          <w:rFonts w:ascii="Arial" w:hAnsi="Arial" w:cs="Arial"/>
          <w:sz w:val="19"/>
          <w:szCs w:val="19"/>
        </w:rPr>
        <w:t>VZP</w:t>
      </w:r>
      <w:r w:rsidR="003D527E" w:rsidRPr="003B5827">
        <w:rPr>
          <w:rFonts w:ascii="Arial" w:hAnsi="Arial" w:cs="Arial"/>
          <w:sz w:val="19"/>
          <w:szCs w:val="19"/>
        </w:rPr>
        <w:t xml:space="preserve">“) </w:t>
      </w:r>
      <w:r w:rsidRPr="003B5827">
        <w:rPr>
          <w:rFonts w:ascii="Arial" w:hAnsi="Arial" w:cs="Arial"/>
          <w:sz w:val="19"/>
          <w:szCs w:val="19"/>
        </w:rPr>
        <w:t xml:space="preserve"> </w:t>
      </w:r>
      <w:r w:rsidR="00D158DF" w:rsidRPr="003B5827">
        <w:rPr>
          <w:rFonts w:ascii="Arial" w:hAnsi="Arial" w:cs="Arial"/>
          <w:sz w:val="19"/>
          <w:szCs w:val="19"/>
        </w:rPr>
        <w:t>môže</w:t>
      </w:r>
      <w:r w:rsidR="007F6B92" w:rsidRPr="003B5827">
        <w:rPr>
          <w:rFonts w:ascii="Arial" w:hAnsi="Arial" w:cs="Arial"/>
          <w:sz w:val="19"/>
          <w:szCs w:val="19"/>
        </w:rPr>
        <w:t xml:space="preserve"> poskytovateľ vo </w:t>
      </w:r>
      <w:del w:id="37" w:author="Autor">
        <w:r w:rsidR="007F6B92" w:rsidRPr="003B5827" w:rsidDel="007A7653">
          <w:rPr>
            <w:rFonts w:ascii="Arial" w:hAnsi="Arial" w:cs="Arial"/>
            <w:sz w:val="19"/>
            <w:szCs w:val="19"/>
          </w:rPr>
          <w:delText>v</w:delText>
        </w:r>
      </w:del>
      <w:ins w:id="38" w:author="Autor">
        <w:r w:rsidR="007A7653">
          <w:rPr>
            <w:rFonts w:ascii="Arial" w:hAnsi="Arial" w:cs="Arial"/>
            <w:sz w:val="19"/>
            <w:szCs w:val="19"/>
          </w:rPr>
          <w:t>V</w:t>
        </w:r>
      </w:ins>
      <w:r w:rsidR="007F6B92" w:rsidRPr="003B5827">
        <w:rPr>
          <w:rFonts w:ascii="Arial" w:hAnsi="Arial" w:cs="Arial"/>
          <w:sz w:val="19"/>
          <w:szCs w:val="19"/>
        </w:rPr>
        <w:t>ýzve, v inom p</w:t>
      </w:r>
      <w:r w:rsidRPr="003B5827">
        <w:rPr>
          <w:rFonts w:ascii="Arial" w:hAnsi="Arial" w:cs="Arial"/>
          <w:sz w:val="19"/>
          <w:szCs w:val="19"/>
        </w:rPr>
        <w:t>rávnom dokumente alebo počas účinnosti Zmluvy o NFP urč</w:t>
      </w:r>
      <w:r w:rsidR="00D158DF" w:rsidRPr="003B5827">
        <w:rPr>
          <w:rFonts w:ascii="Arial" w:hAnsi="Arial" w:cs="Arial"/>
          <w:sz w:val="19"/>
          <w:szCs w:val="19"/>
        </w:rPr>
        <w:t>iť</w:t>
      </w:r>
      <w:r w:rsidR="007F6B92" w:rsidRPr="003B5827">
        <w:rPr>
          <w:rFonts w:ascii="Arial" w:hAnsi="Arial" w:cs="Arial"/>
          <w:sz w:val="19"/>
          <w:szCs w:val="19"/>
        </w:rPr>
        <w:t>, že p</w:t>
      </w:r>
      <w:r w:rsidRPr="003B5827">
        <w:rPr>
          <w:rFonts w:ascii="Arial" w:hAnsi="Arial" w:cs="Arial"/>
          <w:sz w:val="19"/>
          <w:szCs w:val="19"/>
        </w:rPr>
        <w:t xml:space="preserve">rijímateľ </w:t>
      </w:r>
      <w:r w:rsidR="00D158DF" w:rsidRPr="003B5827">
        <w:rPr>
          <w:rFonts w:ascii="Arial" w:hAnsi="Arial" w:cs="Arial"/>
          <w:sz w:val="19"/>
          <w:szCs w:val="19"/>
        </w:rPr>
        <w:t>bude</w:t>
      </w:r>
      <w:r w:rsidRPr="003B5827">
        <w:rPr>
          <w:rFonts w:ascii="Arial" w:hAnsi="Arial" w:cs="Arial"/>
          <w:sz w:val="19"/>
          <w:szCs w:val="19"/>
        </w:rPr>
        <w:t xml:space="preserve"> povinný zabezpečiť budúcu pohľadávku zo Zmluvy o</w:t>
      </w:r>
      <w:r w:rsidR="00D158DF" w:rsidRPr="003B5827">
        <w:rPr>
          <w:rFonts w:ascii="Arial" w:hAnsi="Arial" w:cs="Arial"/>
          <w:sz w:val="19"/>
          <w:szCs w:val="19"/>
        </w:rPr>
        <w:t> NFP.</w:t>
      </w:r>
      <w:r w:rsidRPr="003B5827">
        <w:rPr>
          <w:rFonts w:ascii="Arial" w:hAnsi="Arial" w:cs="Arial"/>
          <w:sz w:val="19"/>
          <w:szCs w:val="19"/>
        </w:rPr>
        <w:t xml:space="preserve"> Prijímateľ sa zaväzuje takéto zabezpečenie poskytnúť vo forme, spôsobom</w:t>
      </w:r>
      <w:r w:rsidR="007F6B92" w:rsidRPr="003B5827">
        <w:rPr>
          <w:rFonts w:ascii="Arial" w:hAnsi="Arial" w:cs="Arial"/>
          <w:sz w:val="19"/>
          <w:szCs w:val="19"/>
        </w:rPr>
        <w:t xml:space="preserve"> a za podmienok stanovených vo </w:t>
      </w:r>
      <w:del w:id="39" w:author="Autor">
        <w:r w:rsidR="007F6B92" w:rsidRPr="003B5827" w:rsidDel="007A7653">
          <w:rPr>
            <w:rFonts w:ascii="Arial" w:hAnsi="Arial" w:cs="Arial"/>
            <w:sz w:val="19"/>
            <w:szCs w:val="19"/>
          </w:rPr>
          <w:delText>v</w:delText>
        </w:r>
      </w:del>
      <w:ins w:id="40" w:author="Autor">
        <w:r w:rsidR="007A7653">
          <w:rPr>
            <w:rFonts w:ascii="Arial" w:hAnsi="Arial" w:cs="Arial"/>
            <w:sz w:val="19"/>
            <w:szCs w:val="19"/>
          </w:rPr>
          <w:t>V</w:t>
        </w:r>
      </w:ins>
      <w:r w:rsidRPr="003B5827">
        <w:rPr>
          <w:rFonts w:ascii="Arial" w:hAnsi="Arial" w:cs="Arial"/>
          <w:sz w:val="19"/>
          <w:szCs w:val="19"/>
        </w:rPr>
        <w:t xml:space="preserve">ýzve, v Zmluve </w:t>
      </w:r>
      <w:r w:rsidR="00D158DF" w:rsidRPr="003B5827">
        <w:rPr>
          <w:rFonts w:ascii="Arial" w:hAnsi="Arial" w:cs="Arial"/>
          <w:sz w:val="19"/>
          <w:szCs w:val="19"/>
        </w:rPr>
        <w:t xml:space="preserve">o </w:t>
      </w:r>
      <w:r w:rsidR="007F6B92" w:rsidRPr="003B5827">
        <w:rPr>
          <w:rFonts w:ascii="Arial" w:hAnsi="Arial" w:cs="Arial"/>
          <w:sz w:val="19"/>
          <w:szCs w:val="19"/>
        </w:rPr>
        <w:t>NFP a v p</w:t>
      </w:r>
      <w:r w:rsidRPr="003B5827">
        <w:rPr>
          <w:rFonts w:ascii="Arial" w:hAnsi="Arial" w:cs="Arial"/>
          <w:sz w:val="19"/>
          <w:szCs w:val="19"/>
        </w:rPr>
        <w:t xml:space="preserve">rávnych dokumentoch. Nesplnenie povinnosti </w:t>
      </w:r>
      <w:r w:rsidR="00A1157D" w:rsidRPr="003B5827">
        <w:rPr>
          <w:rFonts w:ascii="Arial" w:hAnsi="Arial" w:cs="Arial"/>
          <w:sz w:val="19"/>
          <w:szCs w:val="19"/>
        </w:rPr>
        <w:t>p</w:t>
      </w:r>
      <w:r w:rsidR="00D158DF" w:rsidRPr="003B5827">
        <w:rPr>
          <w:rFonts w:ascii="Arial" w:hAnsi="Arial" w:cs="Arial"/>
          <w:sz w:val="19"/>
          <w:szCs w:val="19"/>
        </w:rPr>
        <w:t>rijímateľom</w:t>
      </w:r>
      <w:r w:rsidRPr="003B5827">
        <w:rPr>
          <w:rFonts w:ascii="Arial" w:hAnsi="Arial" w:cs="Arial"/>
          <w:sz w:val="19"/>
          <w:szCs w:val="19"/>
        </w:rPr>
        <w:t xml:space="preserve"> sa považuje za podstatné porušenie Zmluvy</w:t>
      </w:r>
      <w:r w:rsidR="00A1157D" w:rsidRPr="003B5827">
        <w:rPr>
          <w:rFonts w:ascii="Arial" w:hAnsi="Arial" w:cs="Arial"/>
          <w:sz w:val="19"/>
          <w:szCs w:val="19"/>
        </w:rPr>
        <w:t xml:space="preserve"> o  NFP, v dôsledku ktorého je p</w:t>
      </w:r>
      <w:r w:rsidRPr="003B5827">
        <w:rPr>
          <w:rFonts w:ascii="Arial" w:hAnsi="Arial" w:cs="Arial"/>
          <w:sz w:val="19"/>
          <w:szCs w:val="19"/>
        </w:rPr>
        <w:t xml:space="preserve">rijímateľ povinný vrátiť NFP alebo jeho časť podľa čl. </w:t>
      </w:r>
      <w:r w:rsidR="00D158DF" w:rsidRPr="003B5827">
        <w:rPr>
          <w:rFonts w:ascii="Arial" w:hAnsi="Arial" w:cs="Arial"/>
          <w:sz w:val="19"/>
          <w:szCs w:val="19"/>
        </w:rPr>
        <w:t>18</w:t>
      </w:r>
      <w:r w:rsidRPr="003B5827">
        <w:rPr>
          <w:rFonts w:ascii="Arial" w:hAnsi="Arial" w:cs="Arial"/>
          <w:sz w:val="19"/>
          <w:szCs w:val="19"/>
        </w:rPr>
        <w:t xml:space="preserve"> VZP, ak už bol vyplatený</w:t>
      </w:r>
      <w:r w:rsidR="00D158DF" w:rsidRPr="003B5827">
        <w:rPr>
          <w:rFonts w:ascii="Arial" w:hAnsi="Arial" w:cs="Arial"/>
          <w:sz w:val="19"/>
          <w:szCs w:val="19"/>
        </w:rPr>
        <w:t>.</w:t>
      </w:r>
    </w:p>
    <w:p w14:paraId="03275D7A" w14:textId="7CB3D5DD" w:rsidR="0050532B" w:rsidRPr="003B5827" w:rsidRDefault="0050532B" w:rsidP="00953E1B">
      <w:pPr>
        <w:pStyle w:val="Odsekzoznamu"/>
        <w:numPr>
          <w:ilvl w:val="0"/>
          <w:numId w:val="20"/>
        </w:numPr>
        <w:spacing w:before="120" w:after="120" w:line="240" w:lineRule="auto"/>
        <w:ind w:left="284" w:hanging="284"/>
        <w:contextualSpacing w:val="0"/>
        <w:jc w:val="both"/>
        <w:rPr>
          <w:rFonts w:ascii="Arial" w:hAnsi="Arial" w:cs="Arial"/>
          <w:sz w:val="19"/>
          <w:szCs w:val="19"/>
        </w:rPr>
      </w:pPr>
      <w:r w:rsidRPr="003B5827">
        <w:rPr>
          <w:rFonts w:ascii="Arial" w:hAnsi="Arial" w:cs="Arial"/>
          <w:sz w:val="19"/>
          <w:szCs w:val="19"/>
        </w:rPr>
        <w:t>Zabezpečenie pohľadávky sa vykoná</w:t>
      </w:r>
      <w:r w:rsidR="00C05F09" w:rsidRPr="003B5827">
        <w:rPr>
          <w:rFonts w:ascii="Arial" w:hAnsi="Arial" w:cs="Arial"/>
          <w:sz w:val="19"/>
          <w:szCs w:val="19"/>
        </w:rPr>
        <w:t xml:space="preserve"> </w:t>
      </w:r>
      <w:r w:rsidRPr="003B5827">
        <w:rPr>
          <w:rFonts w:ascii="Arial" w:hAnsi="Arial" w:cs="Arial"/>
          <w:b/>
          <w:sz w:val="19"/>
          <w:szCs w:val="19"/>
        </w:rPr>
        <w:t>prostredníctvom zriadenia záložného práva</w:t>
      </w:r>
      <w:r w:rsidR="00077A16" w:rsidRPr="003B5827">
        <w:rPr>
          <w:rFonts w:ascii="Arial" w:hAnsi="Arial" w:cs="Arial"/>
          <w:sz w:val="19"/>
          <w:szCs w:val="19"/>
        </w:rPr>
        <w:t>.</w:t>
      </w:r>
    </w:p>
    <w:p w14:paraId="1839BF1B" w14:textId="50AD4285" w:rsidR="0050532B" w:rsidRPr="00FA3401" w:rsidRDefault="007F6B92" w:rsidP="00953E1B">
      <w:pPr>
        <w:pStyle w:val="Odsekzoznamu"/>
        <w:numPr>
          <w:ilvl w:val="0"/>
          <w:numId w:val="20"/>
        </w:numPr>
        <w:spacing w:before="120" w:after="120" w:line="240" w:lineRule="auto"/>
        <w:ind w:left="284" w:hanging="284"/>
        <w:contextualSpacing w:val="0"/>
        <w:jc w:val="both"/>
        <w:rPr>
          <w:rFonts w:ascii="Arial" w:hAnsi="Arial" w:cs="Arial"/>
          <w:sz w:val="19"/>
          <w:szCs w:val="19"/>
        </w:rPr>
      </w:pPr>
      <w:r w:rsidRPr="003B5827">
        <w:rPr>
          <w:rFonts w:ascii="Arial" w:hAnsi="Arial" w:cs="Arial"/>
          <w:sz w:val="19"/>
          <w:szCs w:val="19"/>
        </w:rPr>
        <w:t>Súčasne je v čl. 4 ods. 4.2</w:t>
      </w:r>
      <w:r w:rsidR="0050532B" w:rsidRPr="003B5827">
        <w:rPr>
          <w:rFonts w:ascii="Arial" w:hAnsi="Arial" w:cs="Arial"/>
          <w:sz w:val="19"/>
          <w:szCs w:val="19"/>
        </w:rPr>
        <w:t xml:space="preserve"> Zmluvy o NFP </w:t>
      </w:r>
      <w:r w:rsidR="004B0A3D" w:rsidRPr="003B5827">
        <w:rPr>
          <w:rFonts w:ascii="Arial" w:hAnsi="Arial" w:cs="Arial"/>
          <w:sz w:val="19"/>
          <w:szCs w:val="19"/>
        </w:rPr>
        <w:t>zakotvené právo poskytovateľa</w:t>
      </w:r>
      <w:r w:rsidR="0050532B" w:rsidRPr="003B5827">
        <w:rPr>
          <w:rFonts w:ascii="Arial" w:hAnsi="Arial" w:cs="Arial"/>
          <w:sz w:val="19"/>
          <w:szCs w:val="19"/>
        </w:rPr>
        <w:t xml:space="preserve"> neposkytn</w:t>
      </w:r>
      <w:r w:rsidR="004B0A3D" w:rsidRPr="003B5827">
        <w:rPr>
          <w:rFonts w:ascii="Arial" w:hAnsi="Arial" w:cs="Arial"/>
          <w:sz w:val="19"/>
          <w:szCs w:val="19"/>
        </w:rPr>
        <w:t>úť</w:t>
      </w:r>
      <w:r w:rsidR="0050532B" w:rsidRPr="003B5827">
        <w:rPr>
          <w:rFonts w:ascii="Arial" w:hAnsi="Arial" w:cs="Arial"/>
          <w:sz w:val="19"/>
          <w:szCs w:val="19"/>
        </w:rPr>
        <w:t xml:space="preserve"> </w:t>
      </w:r>
      <w:r w:rsidR="00D31219" w:rsidRPr="003B5827">
        <w:rPr>
          <w:rFonts w:ascii="Arial" w:hAnsi="Arial" w:cs="Arial"/>
          <w:sz w:val="19"/>
          <w:szCs w:val="19"/>
        </w:rPr>
        <w:t xml:space="preserve">prijímateľovi NFP </w:t>
      </w:r>
      <w:r w:rsidR="0050532B" w:rsidRPr="003B5827">
        <w:rPr>
          <w:rFonts w:ascii="Arial" w:hAnsi="Arial" w:cs="Arial"/>
          <w:sz w:val="19"/>
          <w:szCs w:val="19"/>
        </w:rPr>
        <w:t xml:space="preserve">do momentu, pokiaľ </w:t>
      </w:r>
      <w:r w:rsidR="00A1157D" w:rsidRPr="003B5827">
        <w:rPr>
          <w:rFonts w:ascii="Arial" w:hAnsi="Arial" w:cs="Arial"/>
          <w:sz w:val="19"/>
          <w:szCs w:val="19"/>
        </w:rPr>
        <w:t>p</w:t>
      </w:r>
      <w:r w:rsidR="0050532B" w:rsidRPr="003B5827">
        <w:rPr>
          <w:rFonts w:ascii="Arial" w:hAnsi="Arial" w:cs="Arial"/>
          <w:sz w:val="19"/>
          <w:szCs w:val="19"/>
        </w:rPr>
        <w:t>rijímateľ nepreu</w:t>
      </w:r>
      <w:r w:rsidR="00C7450C" w:rsidRPr="003B5827">
        <w:rPr>
          <w:rFonts w:ascii="Arial" w:hAnsi="Arial" w:cs="Arial"/>
          <w:sz w:val="19"/>
          <w:szCs w:val="19"/>
        </w:rPr>
        <w:t xml:space="preserve">káže splnenie povinností, a to vznik platného zabezpečenia </w:t>
      </w:r>
      <w:r w:rsidR="0050532B" w:rsidRPr="00FA3401">
        <w:rPr>
          <w:rFonts w:ascii="Arial" w:hAnsi="Arial" w:cs="Arial"/>
          <w:sz w:val="19"/>
          <w:szCs w:val="19"/>
        </w:rPr>
        <w:t>pohľadávky poskytovateľa</w:t>
      </w:r>
      <w:r w:rsidR="00C7450C" w:rsidRPr="00FA3401">
        <w:rPr>
          <w:rFonts w:ascii="Arial" w:hAnsi="Arial" w:cs="Arial"/>
          <w:sz w:val="19"/>
          <w:szCs w:val="19"/>
        </w:rPr>
        <w:t xml:space="preserve"> voči prijímateľovi</w:t>
      </w:r>
      <w:r w:rsidR="0050532B" w:rsidRPr="00FA3401">
        <w:rPr>
          <w:rFonts w:ascii="Arial" w:hAnsi="Arial" w:cs="Arial"/>
          <w:sz w:val="19"/>
          <w:szCs w:val="19"/>
        </w:rPr>
        <w:t>, poistenie pokrývajúce poistenie majetku obstaraného ale</w:t>
      </w:r>
      <w:r w:rsidR="00A1157D" w:rsidRPr="00FA3401">
        <w:rPr>
          <w:rFonts w:ascii="Arial" w:hAnsi="Arial" w:cs="Arial"/>
          <w:sz w:val="19"/>
          <w:szCs w:val="19"/>
        </w:rPr>
        <w:t>bo zhodnoteného v súvislosti s r</w:t>
      </w:r>
      <w:r w:rsidR="0050532B" w:rsidRPr="00FA3401">
        <w:rPr>
          <w:rFonts w:ascii="Arial" w:hAnsi="Arial" w:cs="Arial"/>
          <w:sz w:val="19"/>
          <w:szCs w:val="19"/>
        </w:rPr>
        <w:t xml:space="preserve">ealizáciou hlavných aktivít </w:t>
      </w:r>
      <w:r w:rsidR="00A1157D" w:rsidRPr="00FA3401">
        <w:rPr>
          <w:rFonts w:ascii="Arial" w:hAnsi="Arial" w:cs="Arial"/>
          <w:sz w:val="19"/>
          <w:szCs w:val="19"/>
        </w:rPr>
        <w:t>p</w:t>
      </w:r>
      <w:r w:rsidR="0050532B" w:rsidRPr="00FA3401">
        <w:rPr>
          <w:rFonts w:ascii="Arial" w:hAnsi="Arial" w:cs="Arial"/>
          <w:sz w:val="19"/>
          <w:szCs w:val="19"/>
        </w:rPr>
        <w:t xml:space="preserve">rojektu, ako aj poistenie majetku, ktorý je zálohom v zmysle platného záložného práva zriadeného v prospech </w:t>
      </w:r>
      <w:r w:rsidR="00A1157D" w:rsidRPr="00FA3401">
        <w:rPr>
          <w:rFonts w:ascii="Arial" w:hAnsi="Arial" w:cs="Arial"/>
          <w:sz w:val="19"/>
          <w:szCs w:val="19"/>
        </w:rPr>
        <w:t>p</w:t>
      </w:r>
      <w:r w:rsidR="0050532B" w:rsidRPr="00FA3401">
        <w:rPr>
          <w:rFonts w:ascii="Arial" w:hAnsi="Arial" w:cs="Arial"/>
          <w:sz w:val="19"/>
          <w:szCs w:val="19"/>
        </w:rPr>
        <w:t>oskytovateľa.</w:t>
      </w:r>
    </w:p>
    <w:p w14:paraId="36EA2041" w14:textId="1A56B245" w:rsidR="00B26DAF" w:rsidRPr="00FA3401" w:rsidRDefault="00311FB3" w:rsidP="00953E1B">
      <w:pPr>
        <w:pStyle w:val="Odsekzoznamu"/>
        <w:numPr>
          <w:ilvl w:val="0"/>
          <w:numId w:val="20"/>
        </w:numPr>
        <w:spacing w:before="120" w:after="120" w:line="240" w:lineRule="auto"/>
        <w:ind w:left="284" w:hanging="284"/>
        <w:contextualSpacing w:val="0"/>
        <w:jc w:val="both"/>
        <w:rPr>
          <w:rFonts w:ascii="Arial" w:hAnsi="Arial" w:cs="Arial"/>
          <w:b/>
          <w:sz w:val="19"/>
          <w:szCs w:val="19"/>
        </w:rPr>
      </w:pPr>
      <w:r w:rsidRPr="00FA3401">
        <w:rPr>
          <w:rFonts w:ascii="Arial" w:hAnsi="Arial" w:cs="Arial"/>
          <w:sz w:val="19"/>
          <w:szCs w:val="19"/>
        </w:rPr>
        <w:t xml:space="preserve">Prijímateľ je povinný zabezpečiť pohľadávku poskytovateľa </w:t>
      </w:r>
      <w:r w:rsidRPr="00FA3401">
        <w:rPr>
          <w:rFonts w:ascii="Arial" w:hAnsi="Arial" w:cs="Arial"/>
          <w:b/>
          <w:sz w:val="19"/>
          <w:szCs w:val="19"/>
        </w:rPr>
        <w:t>minimálne vo výške 100%</w:t>
      </w:r>
      <w:r w:rsidRPr="00FA3401">
        <w:rPr>
          <w:rFonts w:ascii="Arial" w:hAnsi="Arial" w:cs="Arial"/>
          <w:sz w:val="19"/>
          <w:szCs w:val="19"/>
        </w:rPr>
        <w:t xml:space="preserve"> </w:t>
      </w:r>
      <w:ins w:id="41" w:author="Autor">
        <w:r w:rsidR="007A7653">
          <w:rPr>
            <w:rFonts w:ascii="Arial" w:hAnsi="Arial" w:cs="Arial"/>
            <w:sz w:val="19"/>
            <w:szCs w:val="19"/>
          </w:rPr>
          <w:t>NFP</w:t>
        </w:r>
      </w:ins>
      <w:del w:id="42" w:author="Autor">
        <w:r w:rsidRPr="00FA3401" w:rsidDel="007A7653">
          <w:rPr>
            <w:rFonts w:ascii="Arial" w:hAnsi="Arial" w:cs="Arial"/>
            <w:sz w:val="19"/>
            <w:szCs w:val="19"/>
          </w:rPr>
          <w:delText>nenávratného finančného príspevku</w:delText>
        </w:r>
      </w:del>
      <w:r w:rsidRPr="00FA3401">
        <w:rPr>
          <w:rFonts w:ascii="Arial" w:hAnsi="Arial" w:cs="Arial"/>
          <w:sz w:val="19"/>
          <w:szCs w:val="19"/>
        </w:rPr>
        <w:t xml:space="preserve"> v zmysle Zmluvy o NFP. </w:t>
      </w:r>
      <w:r w:rsidRPr="00FA3401">
        <w:rPr>
          <w:rFonts w:ascii="Arial" w:hAnsi="Arial" w:cs="Arial"/>
          <w:b/>
          <w:sz w:val="19"/>
          <w:szCs w:val="19"/>
        </w:rPr>
        <w:t xml:space="preserve">Táto povinnosť sa nevzťahuje na </w:t>
      </w:r>
      <w:r w:rsidR="00FA3401" w:rsidRPr="00FA3401">
        <w:rPr>
          <w:rFonts w:ascii="Arial" w:hAnsi="Arial" w:cs="Arial"/>
          <w:b/>
          <w:sz w:val="19"/>
          <w:szCs w:val="19"/>
        </w:rPr>
        <w:t xml:space="preserve">subjekty verejnej správy: </w:t>
      </w:r>
    </w:p>
    <w:p w14:paraId="71481927" w14:textId="77777777" w:rsidR="00FA3401" w:rsidRPr="00FA3401" w:rsidRDefault="00FA3401" w:rsidP="00277533">
      <w:pPr>
        <w:pStyle w:val="Odsekzoznamu"/>
        <w:numPr>
          <w:ilvl w:val="1"/>
          <w:numId w:val="40"/>
        </w:numPr>
        <w:spacing w:before="120" w:after="120" w:line="240" w:lineRule="auto"/>
        <w:ind w:left="567" w:hanging="284"/>
        <w:contextualSpacing w:val="0"/>
        <w:jc w:val="both"/>
        <w:rPr>
          <w:rFonts w:ascii="Arial" w:hAnsi="Arial" w:cs="Arial"/>
          <w:sz w:val="19"/>
          <w:szCs w:val="19"/>
        </w:rPr>
      </w:pPr>
      <w:r w:rsidRPr="00FA3401">
        <w:rPr>
          <w:rFonts w:ascii="Arial" w:hAnsi="Arial" w:cs="Arial"/>
          <w:sz w:val="19"/>
          <w:szCs w:val="19"/>
          <w:u w:val="single"/>
        </w:rPr>
        <w:t>v ústrednej správe</w:t>
      </w:r>
      <w:r w:rsidRPr="00FA3401">
        <w:rPr>
          <w:rFonts w:ascii="Arial" w:hAnsi="Arial" w:cs="Arial"/>
          <w:sz w:val="19"/>
          <w:szCs w:val="19"/>
        </w:rPr>
        <w:t xml:space="preserve"> – štátne rozpočtové organizácie a štátne príspevkové organizácie, verejné vysoké školy a ďalšie subjekty, ktoré sú zapísané a zaradené v registri v ústrednej štátnej správe</w:t>
      </w:r>
      <w:r w:rsidRPr="00FA3401">
        <w:rPr>
          <w:rStyle w:val="Odkaznapoznmkupodiarou"/>
          <w:rFonts w:ascii="Arial" w:hAnsi="Arial" w:cs="Arial"/>
          <w:sz w:val="19"/>
          <w:szCs w:val="19"/>
        </w:rPr>
        <w:footnoteReference w:id="1"/>
      </w:r>
      <w:r w:rsidRPr="00FA3401">
        <w:rPr>
          <w:rFonts w:ascii="Arial" w:hAnsi="Arial" w:cs="Arial"/>
          <w:sz w:val="19"/>
          <w:szCs w:val="19"/>
        </w:rPr>
        <w:t>,</w:t>
      </w:r>
    </w:p>
    <w:p w14:paraId="5CD69E56" w14:textId="75F9DCBC" w:rsidR="00FA3401" w:rsidRPr="00FA3401" w:rsidRDefault="00FA3401" w:rsidP="00277533">
      <w:pPr>
        <w:pStyle w:val="Odsekzoznamu"/>
        <w:numPr>
          <w:ilvl w:val="1"/>
          <w:numId w:val="40"/>
        </w:numPr>
        <w:spacing w:before="120" w:after="120" w:line="240" w:lineRule="auto"/>
        <w:ind w:left="567" w:hanging="284"/>
        <w:contextualSpacing w:val="0"/>
        <w:jc w:val="both"/>
        <w:rPr>
          <w:rFonts w:ascii="Arial" w:hAnsi="Arial" w:cs="Arial"/>
          <w:b/>
          <w:sz w:val="19"/>
          <w:szCs w:val="19"/>
        </w:rPr>
      </w:pPr>
      <w:r w:rsidRPr="00FA3401">
        <w:rPr>
          <w:rFonts w:ascii="Arial" w:hAnsi="Arial" w:cs="Arial"/>
          <w:sz w:val="19"/>
          <w:szCs w:val="19"/>
          <w:u w:val="single"/>
        </w:rPr>
        <w:t>v územnej samospráve</w:t>
      </w:r>
      <w:r w:rsidRPr="00FA3401">
        <w:rPr>
          <w:rFonts w:ascii="Arial" w:hAnsi="Arial" w:cs="Arial"/>
          <w:sz w:val="19"/>
          <w:szCs w:val="19"/>
        </w:rPr>
        <w:t xml:space="preserve"> – obce a vyššie územné celky a nimi zriadené rozpočtové organizácie a príspevkové organizácie, ako aj ďalšie subjekty, ktoré sú zapísané a zaradené v registri územnej samosprávy</w:t>
      </w:r>
      <w:r w:rsidRPr="00FA3401">
        <w:rPr>
          <w:rStyle w:val="Odkaznapoznmkupodiarou"/>
          <w:rFonts w:ascii="Arial" w:hAnsi="Arial" w:cs="Arial"/>
          <w:sz w:val="19"/>
          <w:szCs w:val="19"/>
        </w:rPr>
        <w:footnoteReference w:id="2"/>
      </w:r>
      <w:r w:rsidRPr="00FA3401">
        <w:rPr>
          <w:rFonts w:ascii="Arial" w:hAnsi="Arial" w:cs="Arial"/>
          <w:sz w:val="19"/>
          <w:szCs w:val="19"/>
        </w:rPr>
        <w:t>.</w:t>
      </w:r>
    </w:p>
    <w:p w14:paraId="400C2C94" w14:textId="5760D9C7" w:rsidR="00F814D8" w:rsidRPr="00DA1DC3" w:rsidRDefault="00C53C0E" w:rsidP="00DA1DC3">
      <w:pPr>
        <w:pStyle w:val="Odsekzoznamu"/>
        <w:numPr>
          <w:ilvl w:val="0"/>
          <w:numId w:val="20"/>
        </w:numPr>
        <w:spacing w:before="120" w:after="120" w:line="240" w:lineRule="auto"/>
        <w:ind w:left="284" w:hanging="284"/>
        <w:contextualSpacing w:val="0"/>
        <w:jc w:val="both"/>
        <w:rPr>
          <w:ins w:id="43" w:author="Autor"/>
          <w:rFonts w:ascii="Arial" w:hAnsi="Arial" w:cs="Arial"/>
          <w:sz w:val="19"/>
          <w:szCs w:val="19"/>
        </w:rPr>
      </w:pPr>
      <w:r w:rsidRPr="00DA1DC3">
        <w:rPr>
          <w:rFonts w:ascii="Arial" w:hAnsi="Arial" w:cs="Arial"/>
          <w:sz w:val="19"/>
          <w:szCs w:val="19"/>
        </w:rPr>
        <w:t xml:space="preserve">Vzhľadom na povinnosť ochrany finančných záujmov EÚ, ako aj z hľadiska dodržiavania povinností správcu majetku </w:t>
      </w:r>
      <w:r w:rsidR="00DF372A" w:rsidRPr="00DA1DC3">
        <w:rPr>
          <w:rFonts w:ascii="Arial" w:hAnsi="Arial" w:cs="Arial"/>
          <w:sz w:val="19"/>
          <w:szCs w:val="19"/>
        </w:rPr>
        <w:t>štátu a pravidiel rozpočtovej disciplíny, je poskytovateľ povinný postupovať tak, aby v budúcnosti nevznikali pochybnosti o tom, že ako veriteľ/správca majetku štátu urobil všetko pre to, aby pohľadávky štátu boli plnohodnotne zabezpečené a následne uspokojené v najväčšom možnom rozsahu. Poskytovateľ musí byť za každých okolností schopný preukázať, že pre zabezpečenie a ochranu budúcej možnej pohľadávky štátu vyvinul maximálne úsilie.</w:t>
      </w:r>
      <w:ins w:id="44" w:author="Pečová, Renáta" w:date="2026-01-24T19:15:00Z" w16du:dateUtc="2026-01-24T18:15:00Z">
        <w:r w:rsidR="00DA1DC3">
          <w:rPr>
            <w:rFonts w:ascii="Arial" w:hAnsi="Arial" w:cs="Arial"/>
            <w:sz w:val="19"/>
            <w:szCs w:val="19"/>
          </w:rPr>
          <w:t xml:space="preserve"> </w:t>
        </w:r>
      </w:ins>
      <w:ins w:id="45" w:author="Autor">
        <w:r w:rsidR="00F814D8" w:rsidRPr="00DA1DC3">
          <w:rPr>
            <w:rFonts w:ascii="Arial" w:hAnsi="Arial" w:cs="Arial"/>
            <w:sz w:val="19"/>
            <w:szCs w:val="19"/>
          </w:rPr>
          <w:t>Poskytovateľ je oprávnený individuálne posúdiť každý projekt z hľadiska jeho zabezpečenia tak, aby boli dostatočne chránené finančné záujmy EÚ. Poskytovateľ pritom berie do úvahy špecifiká projektu, možnosti prijímateľa a postupuje s odbornou starostlivosťou za účelom naplnenia hlavného cieľa, ktorým je poskytovanie príspevkov v súlade so zákonom o fondoch EÚ.</w:t>
        </w:r>
      </w:ins>
    </w:p>
    <w:p w14:paraId="18858835" w14:textId="77777777" w:rsidR="000F4778" w:rsidRPr="003B5827" w:rsidRDefault="000F4778" w:rsidP="0066523A">
      <w:pPr>
        <w:spacing w:before="120" w:after="120" w:line="240" w:lineRule="auto"/>
        <w:jc w:val="both"/>
        <w:rPr>
          <w:rFonts w:ascii="Arial" w:hAnsi="Arial" w:cs="Arial"/>
          <w:sz w:val="19"/>
          <w:szCs w:val="19"/>
        </w:rPr>
      </w:pPr>
    </w:p>
    <w:p w14:paraId="0BDD19A3" w14:textId="43B71C86" w:rsidR="009459A4" w:rsidRPr="003B5827" w:rsidRDefault="00077A16" w:rsidP="00C44893">
      <w:pPr>
        <w:pStyle w:val="Nadpis1"/>
        <w:numPr>
          <w:ilvl w:val="0"/>
          <w:numId w:val="2"/>
        </w:numPr>
        <w:spacing w:before="120" w:after="120" w:line="240" w:lineRule="auto"/>
        <w:ind w:left="426" w:hanging="426"/>
        <w:rPr>
          <w:rFonts w:ascii="Arial" w:hAnsi="Arial" w:cs="Arial"/>
          <w:b/>
          <w:sz w:val="22"/>
          <w:szCs w:val="22"/>
        </w:rPr>
      </w:pPr>
      <w:bookmarkStart w:id="46" w:name="_Toc203146505"/>
      <w:r w:rsidRPr="003B5827">
        <w:rPr>
          <w:rFonts w:ascii="Arial" w:hAnsi="Arial" w:cs="Arial"/>
          <w:b/>
          <w:sz w:val="22"/>
          <w:szCs w:val="22"/>
        </w:rPr>
        <w:t>Zriadenie a vznik záložného práva</w:t>
      </w:r>
      <w:bookmarkEnd w:id="46"/>
    </w:p>
    <w:p w14:paraId="771AF529" w14:textId="76F6DAE0" w:rsidR="00D50E82" w:rsidRPr="003B5827" w:rsidRDefault="00D50E82" w:rsidP="00277533">
      <w:pPr>
        <w:pStyle w:val="Odsekzoznamu"/>
        <w:numPr>
          <w:ilvl w:val="0"/>
          <w:numId w:val="7"/>
        </w:numPr>
        <w:tabs>
          <w:tab w:val="clear" w:pos="720"/>
        </w:tabs>
        <w:spacing w:before="120" w:after="120" w:line="240" w:lineRule="auto"/>
        <w:ind w:left="284" w:hanging="284"/>
        <w:contextualSpacing w:val="0"/>
        <w:rPr>
          <w:rFonts w:ascii="Arial" w:hAnsi="Arial" w:cs="Arial"/>
          <w:sz w:val="19"/>
          <w:szCs w:val="19"/>
        </w:rPr>
      </w:pPr>
      <w:r w:rsidRPr="003B5827">
        <w:rPr>
          <w:rFonts w:ascii="Arial" w:hAnsi="Arial" w:cs="Arial"/>
          <w:sz w:val="19"/>
          <w:szCs w:val="19"/>
        </w:rPr>
        <w:t>Pre</w:t>
      </w:r>
      <w:r w:rsidRPr="003B5827">
        <w:rPr>
          <w:rFonts w:ascii="Arial" w:eastAsiaTheme="majorEastAsia" w:hAnsi="Arial" w:cs="Arial"/>
          <w:sz w:val="19"/>
          <w:szCs w:val="19"/>
        </w:rPr>
        <w:t xml:space="preserve"> zriadenie a vznik záložného práva </w:t>
      </w:r>
      <w:r w:rsidRPr="003B5827">
        <w:rPr>
          <w:rFonts w:ascii="Arial" w:eastAsiaTheme="majorEastAsia" w:hAnsi="Arial" w:cs="Arial"/>
          <w:b/>
          <w:sz w:val="19"/>
          <w:szCs w:val="19"/>
        </w:rPr>
        <w:t>platia kumulatívne všetky nasledovné podmienky</w:t>
      </w:r>
      <w:r w:rsidRPr="003B5827">
        <w:rPr>
          <w:rFonts w:ascii="Arial" w:eastAsiaTheme="majorEastAsia" w:hAnsi="Arial" w:cs="Arial"/>
          <w:sz w:val="19"/>
          <w:szCs w:val="19"/>
        </w:rPr>
        <w:t>:</w:t>
      </w:r>
    </w:p>
    <w:p w14:paraId="360F54B1" w14:textId="4A1CC032" w:rsidR="00D50E82" w:rsidRDefault="00D50E82" w:rsidP="00C44893">
      <w:pPr>
        <w:pStyle w:val="Zarkazkladnhotextu"/>
        <w:numPr>
          <w:ilvl w:val="1"/>
          <w:numId w:val="7"/>
        </w:numPr>
        <w:tabs>
          <w:tab w:val="clear" w:pos="1211"/>
        </w:tabs>
        <w:spacing w:after="120"/>
        <w:ind w:left="567" w:hanging="284"/>
        <w:rPr>
          <w:ins w:id="47" w:author="Autor"/>
          <w:rFonts w:ascii="Arial" w:hAnsi="Arial" w:cs="Arial"/>
          <w:sz w:val="19"/>
          <w:szCs w:val="19"/>
          <w:lang w:val="sk-SK"/>
        </w:rPr>
      </w:pPr>
      <w:r w:rsidRPr="003B5827">
        <w:rPr>
          <w:rFonts w:ascii="Arial" w:hAnsi="Arial" w:cs="Arial"/>
          <w:sz w:val="19"/>
          <w:szCs w:val="19"/>
          <w:lang w:val="sk-SK"/>
        </w:rPr>
        <w:lastRenderedPageBreak/>
        <w:t>Zálohom môže byť majetok nadobudnutý z NFP alebo iné veci</w:t>
      </w:r>
      <w:ins w:id="48" w:author="Autor">
        <w:r w:rsidR="001F3C99">
          <w:rPr>
            <w:rFonts w:ascii="Arial" w:hAnsi="Arial" w:cs="Arial"/>
            <w:sz w:val="19"/>
            <w:szCs w:val="19"/>
            <w:lang w:val="sk-SK"/>
          </w:rPr>
          <w:t xml:space="preserve"> </w:t>
        </w:r>
      </w:ins>
      <w:del w:id="49" w:author="Autor">
        <w:r w:rsidRPr="003B5827" w:rsidDel="00D44D30">
          <w:rPr>
            <w:rFonts w:ascii="Arial" w:hAnsi="Arial" w:cs="Arial"/>
            <w:sz w:val="19"/>
            <w:szCs w:val="19"/>
            <w:lang w:val="sk-SK"/>
          </w:rPr>
          <w:delText xml:space="preserve">, práva alebo majetkové hodnoty </w:delText>
        </w:r>
      </w:del>
      <w:r w:rsidRPr="003B5827">
        <w:rPr>
          <w:rFonts w:ascii="Arial" w:hAnsi="Arial" w:cs="Arial"/>
          <w:sz w:val="19"/>
          <w:szCs w:val="19"/>
          <w:lang w:val="sk-SK"/>
        </w:rPr>
        <w:t xml:space="preserve">vo vlastníctve Prijímateľa alebo tretej osoby. </w:t>
      </w:r>
    </w:p>
    <w:p w14:paraId="59306B36" w14:textId="1E7FFF53" w:rsidR="003E39E4" w:rsidRPr="007A7653" w:rsidRDefault="002C6B2F" w:rsidP="00C44893">
      <w:pPr>
        <w:pStyle w:val="Zarkazkladnhotextu"/>
        <w:numPr>
          <w:ilvl w:val="1"/>
          <w:numId w:val="7"/>
        </w:numPr>
        <w:tabs>
          <w:tab w:val="clear" w:pos="1211"/>
        </w:tabs>
        <w:spacing w:after="120"/>
        <w:ind w:left="567" w:hanging="284"/>
        <w:rPr>
          <w:ins w:id="50" w:author="Autor"/>
          <w:rFonts w:ascii="Arial" w:hAnsi="Arial" w:cs="Arial"/>
          <w:sz w:val="19"/>
          <w:szCs w:val="19"/>
        </w:rPr>
      </w:pPr>
      <w:ins w:id="51" w:author="Pečová, Renáta" w:date="2026-01-08T09:52:00Z" w16du:dateUtc="2026-01-08T08:52:00Z">
        <w:r>
          <w:rPr>
            <w:rFonts w:ascii="Arial" w:hAnsi="Arial" w:cs="Arial"/>
            <w:sz w:val="19"/>
            <w:szCs w:val="19"/>
            <w:lang w:val="sk-SK"/>
          </w:rPr>
          <w:t xml:space="preserve">Záloh musí byť </w:t>
        </w:r>
      </w:ins>
      <w:ins w:id="52" w:author="Autor">
        <w:r w:rsidR="003E39E4" w:rsidRPr="000F35D1">
          <w:rPr>
            <w:rFonts w:ascii="Arial" w:hAnsi="Arial" w:cs="Arial"/>
            <w:b/>
            <w:bCs w:val="0"/>
            <w:sz w:val="19"/>
            <w:szCs w:val="19"/>
            <w:lang w:val="sk-SK"/>
          </w:rPr>
          <w:t>komerčne využiteľný</w:t>
        </w:r>
        <w:r w:rsidR="003E39E4" w:rsidRPr="007A7653">
          <w:rPr>
            <w:rFonts w:ascii="Arial" w:hAnsi="Arial" w:cs="Arial"/>
            <w:sz w:val="19"/>
            <w:szCs w:val="19"/>
            <w:lang w:val="sk-SK"/>
          </w:rPr>
          <w:t xml:space="preserve"> pre okruh záujemcov, nakoľko vysoká komerčná využiteľnosť zálohu a z nej vyplývajúci vysoký dopyt na trhu podstatne zvyšuje šancu </w:t>
        </w:r>
      </w:ins>
      <w:ins w:id="53" w:author="Pečová, Renáta" w:date="2026-01-08T09:50:00Z" w16du:dateUtc="2026-01-08T08:50:00Z">
        <w:r w:rsidR="00384A72">
          <w:rPr>
            <w:rFonts w:ascii="Arial" w:hAnsi="Arial" w:cs="Arial"/>
            <w:sz w:val="19"/>
            <w:szCs w:val="19"/>
            <w:lang w:val="sk-SK"/>
          </w:rPr>
          <w:t>P</w:t>
        </w:r>
      </w:ins>
      <w:ins w:id="54" w:author="Autor">
        <w:r w:rsidR="003E39E4" w:rsidRPr="007A7653">
          <w:rPr>
            <w:rFonts w:ascii="Arial" w:hAnsi="Arial" w:cs="Arial"/>
            <w:sz w:val="19"/>
            <w:szCs w:val="19"/>
            <w:lang w:val="sk-SK"/>
          </w:rPr>
          <w:t xml:space="preserve">oskytovateľa ako záložného veriteľa na uspokojenie jeho pohľadávky výkonom záložného práva. </w:t>
        </w:r>
      </w:ins>
    </w:p>
    <w:p w14:paraId="0530E60E" w14:textId="103D4504" w:rsidR="00D50E82" w:rsidRPr="007B34F5" w:rsidDel="00D27F15" w:rsidRDefault="00D50E82" w:rsidP="00C44893">
      <w:pPr>
        <w:pStyle w:val="Zarkazkladnhotextu"/>
        <w:numPr>
          <w:ilvl w:val="1"/>
          <w:numId w:val="7"/>
        </w:numPr>
        <w:tabs>
          <w:tab w:val="clear" w:pos="1211"/>
        </w:tabs>
        <w:spacing w:before="0" w:after="120"/>
        <w:ind w:left="567" w:hanging="284"/>
        <w:rPr>
          <w:del w:id="55" w:author="Autor"/>
          <w:rFonts w:ascii="Arial" w:hAnsi="Arial" w:cs="Arial"/>
          <w:sz w:val="19"/>
          <w:szCs w:val="19"/>
          <w:lang w:val="sk-SK"/>
        </w:rPr>
      </w:pPr>
      <w:r w:rsidRPr="003B5827">
        <w:rPr>
          <w:rFonts w:ascii="Arial" w:hAnsi="Arial" w:cs="Arial"/>
          <w:sz w:val="19"/>
          <w:szCs w:val="19"/>
          <w:lang w:val="sk-SK"/>
        </w:rPr>
        <w:t xml:space="preserve">K hnuteľným alebo nehnuteľným veciam, ktoré tvoria záloh, musí byť </w:t>
      </w:r>
      <w:r w:rsidRPr="00762BFF">
        <w:rPr>
          <w:rFonts w:ascii="Arial" w:hAnsi="Arial" w:cs="Arial"/>
          <w:b/>
          <w:bCs w:val="0"/>
          <w:sz w:val="19"/>
          <w:szCs w:val="19"/>
          <w:lang w:val="sk-SK"/>
        </w:rPr>
        <w:t xml:space="preserve">vlastnícke </w:t>
      </w:r>
      <w:r w:rsidRPr="00762BFF">
        <w:rPr>
          <w:rFonts w:ascii="Arial" w:hAnsi="Arial" w:cs="Arial"/>
          <w:b/>
          <w:bCs w:val="0"/>
          <w:sz w:val="19"/>
          <w:szCs w:val="19"/>
        </w:rPr>
        <w:t>právo úplne majetkovo-právne vysporiadané</w:t>
      </w:r>
      <w:r w:rsidRPr="003B5827">
        <w:rPr>
          <w:rFonts w:ascii="Arial" w:hAnsi="Arial" w:cs="Arial"/>
          <w:sz w:val="19"/>
          <w:szCs w:val="19"/>
        </w:rPr>
        <w:t xml:space="preserve">; to znamená, že je známy vlastník, resp. všetci spoluvlastníci veci a súčet ich </w:t>
      </w:r>
      <w:r w:rsidRPr="007B34F5">
        <w:rPr>
          <w:rFonts w:ascii="Arial" w:hAnsi="Arial" w:cs="Arial"/>
          <w:bCs w:val="0"/>
          <w:sz w:val="19"/>
          <w:szCs w:val="19"/>
          <w:lang w:val="sk-SK"/>
        </w:rPr>
        <w:t>spoluvlastníckych podielov k veci</w:t>
      </w:r>
      <w:ins w:id="56" w:author="Autor">
        <w:r w:rsidR="003D268A" w:rsidRPr="007B34F5">
          <w:rPr>
            <w:rFonts w:ascii="Arial" w:hAnsi="Arial" w:cs="Arial"/>
            <w:bCs w:val="0"/>
            <w:sz w:val="19"/>
            <w:szCs w:val="19"/>
            <w:lang w:val="sk-SK"/>
          </w:rPr>
          <w:t xml:space="preserve"> </w:t>
        </w:r>
      </w:ins>
      <w:del w:id="57" w:author="Autor">
        <w:r w:rsidRPr="007B34F5" w:rsidDel="003D268A">
          <w:rPr>
            <w:rFonts w:ascii="Arial" w:hAnsi="Arial" w:cs="Arial"/>
            <w:bCs w:val="0"/>
            <w:sz w:val="19"/>
            <w:szCs w:val="19"/>
            <w:lang w:val="sk-SK"/>
          </w:rPr>
          <w:delText xml:space="preserve">, ktorá je zálohom, </w:delText>
        </w:r>
      </w:del>
      <w:r w:rsidRPr="007B34F5">
        <w:rPr>
          <w:rFonts w:ascii="Arial" w:hAnsi="Arial" w:cs="Arial"/>
          <w:bCs w:val="0"/>
          <w:sz w:val="19"/>
          <w:szCs w:val="19"/>
          <w:lang w:val="sk-SK"/>
        </w:rPr>
        <w:t>je 1/1</w:t>
      </w:r>
      <w:ins w:id="58" w:author="Autor">
        <w:r w:rsidR="00D27F15" w:rsidRPr="007B34F5">
          <w:rPr>
            <w:rFonts w:ascii="Arial" w:hAnsi="Arial" w:cs="Arial"/>
            <w:bCs w:val="0"/>
            <w:sz w:val="19"/>
            <w:szCs w:val="19"/>
            <w:lang w:val="sk-SK"/>
          </w:rPr>
          <w:t xml:space="preserve"> </w:t>
        </w:r>
      </w:ins>
      <w:del w:id="59" w:author="Autor">
        <w:r w:rsidRPr="007B34F5" w:rsidDel="00D27F15">
          <w:rPr>
            <w:rFonts w:ascii="Arial" w:hAnsi="Arial" w:cs="Arial"/>
            <w:bCs w:val="0"/>
            <w:sz w:val="19"/>
            <w:szCs w:val="19"/>
            <w:lang w:val="sk-SK"/>
          </w:rPr>
          <w:delText xml:space="preserve">. </w:delText>
        </w:r>
      </w:del>
    </w:p>
    <w:p w14:paraId="3FF6577D" w14:textId="68E28850" w:rsidR="00D50E82" w:rsidRPr="00DE4A26" w:rsidDel="0066523A" w:rsidRDefault="00D50E82" w:rsidP="00C44893">
      <w:pPr>
        <w:pStyle w:val="Zarkazkladnhotextu"/>
        <w:numPr>
          <w:ilvl w:val="1"/>
          <w:numId w:val="7"/>
        </w:numPr>
        <w:tabs>
          <w:tab w:val="clear" w:pos="1211"/>
        </w:tabs>
        <w:spacing w:before="0" w:after="120"/>
        <w:ind w:left="567" w:hanging="284"/>
        <w:rPr>
          <w:del w:id="60" w:author="Autor"/>
          <w:rFonts w:ascii="Arial" w:hAnsi="Arial" w:cs="Arial"/>
          <w:sz w:val="19"/>
          <w:szCs w:val="19"/>
          <w:lang w:val="sk-SK"/>
          <w:rPrChange w:id="61" w:author="Autor">
            <w:rPr>
              <w:del w:id="62" w:author="Autor"/>
              <w:lang w:val="sk-SK"/>
            </w:rPr>
          </w:rPrChange>
        </w:rPr>
      </w:pPr>
      <w:del w:id="63" w:author="Autor">
        <w:r w:rsidRPr="007B34F5" w:rsidDel="0066523A">
          <w:rPr>
            <w:rFonts w:ascii="Arial" w:hAnsi="Arial" w:cs="Arial"/>
            <w:bCs w:val="0"/>
            <w:sz w:val="19"/>
            <w:szCs w:val="19"/>
            <w:lang w:val="sk-SK"/>
          </w:rPr>
          <w:delText>Zálohom mô</w:delText>
        </w:r>
        <w:r w:rsidRPr="00DE4A26" w:rsidDel="0066523A">
          <w:rPr>
            <w:rFonts w:ascii="Arial" w:hAnsi="Arial" w:cs="Arial"/>
            <w:bCs w:val="0"/>
            <w:sz w:val="19"/>
            <w:szCs w:val="19"/>
            <w:rPrChange w:id="64" w:author="Autor">
              <w:rPr>
                <w:bCs w:val="0"/>
              </w:rPr>
            </w:rPrChange>
          </w:rPr>
          <w:delText xml:space="preserve">žu byť: </w:delText>
        </w:r>
      </w:del>
    </w:p>
    <w:p w14:paraId="68873D49" w14:textId="47FF99E9" w:rsidR="00D50E82" w:rsidRPr="00DE4A26" w:rsidDel="0066523A" w:rsidRDefault="00D50E82" w:rsidP="00C44893">
      <w:pPr>
        <w:pStyle w:val="Zarkazkladnhotextu"/>
        <w:ind w:left="567"/>
        <w:rPr>
          <w:del w:id="65" w:author="Autor"/>
          <w:rFonts w:ascii="Arial" w:hAnsi="Arial" w:cs="Arial"/>
          <w:bCs w:val="0"/>
          <w:sz w:val="19"/>
          <w:szCs w:val="19"/>
          <w:rPrChange w:id="66" w:author="Autor">
            <w:rPr>
              <w:del w:id="67" w:author="Autor"/>
              <w:bCs w:val="0"/>
            </w:rPr>
          </w:rPrChange>
        </w:rPr>
      </w:pPr>
      <w:del w:id="68" w:author="Autor">
        <w:r w:rsidRPr="00DE4A26" w:rsidDel="0066523A">
          <w:rPr>
            <w:rFonts w:ascii="Arial" w:hAnsi="Arial" w:cs="Arial"/>
            <w:bCs w:val="0"/>
            <w:sz w:val="19"/>
            <w:szCs w:val="19"/>
            <w:rPrChange w:id="69" w:author="Autor">
              <w:rPr>
                <w:bCs w:val="0"/>
              </w:rPr>
            </w:rPrChange>
          </w:rPr>
          <w:delText xml:space="preserve">veci, práva </w:delText>
        </w:r>
        <w:r w:rsidRPr="00DE4A26" w:rsidDel="00D44D30">
          <w:rPr>
            <w:rFonts w:ascii="Arial" w:hAnsi="Arial" w:cs="Arial"/>
            <w:bCs w:val="0"/>
            <w:sz w:val="19"/>
            <w:szCs w:val="19"/>
            <w:rPrChange w:id="70" w:author="Autor">
              <w:rPr>
                <w:bCs w:val="0"/>
              </w:rPr>
            </w:rPrChange>
          </w:rPr>
          <w:delText xml:space="preserve">alebo iné majetkové hodnoty </w:delText>
        </w:r>
        <w:r w:rsidRPr="00DE4A26" w:rsidDel="0066523A">
          <w:rPr>
            <w:rFonts w:ascii="Arial" w:hAnsi="Arial" w:cs="Arial"/>
            <w:bCs w:val="0"/>
            <w:sz w:val="19"/>
            <w:szCs w:val="19"/>
            <w:rPrChange w:id="71" w:author="Autor">
              <w:rPr>
                <w:bCs w:val="0"/>
              </w:rPr>
            </w:rPrChange>
          </w:rPr>
          <w:delText>vo výlučnom vlastníctve Prijímateľa alebo</w:delText>
        </w:r>
      </w:del>
    </w:p>
    <w:p w14:paraId="2747026C" w14:textId="15EDFE2B" w:rsidR="00D50E82" w:rsidRPr="00DE4A26" w:rsidDel="0066523A" w:rsidRDefault="00D50E82" w:rsidP="00C44893">
      <w:pPr>
        <w:pStyle w:val="Zarkazkladnhotextu"/>
        <w:ind w:left="567"/>
        <w:rPr>
          <w:del w:id="72" w:author="Autor"/>
          <w:rFonts w:ascii="Arial" w:hAnsi="Arial" w:cs="Arial"/>
          <w:bCs w:val="0"/>
          <w:sz w:val="19"/>
          <w:szCs w:val="19"/>
          <w:rPrChange w:id="73" w:author="Autor">
            <w:rPr>
              <w:del w:id="74" w:author="Autor"/>
              <w:bCs w:val="0"/>
            </w:rPr>
          </w:rPrChange>
        </w:rPr>
      </w:pPr>
      <w:del w:id="75" w:author="Autor">
        <w:r w:rsidRPr="00DE4A26" w:rsidDel="0066523A">
          <w:rPr>
            <w:rFonts w:ascii="Arial" w:hAnsi="Arial" w:cs="Arial"/>
            <w:bCs w:val="0"/>
            <w:sz w:val="19"/>
            <w:szCs w:val="19"/>
            <w:rPrChange w:id="76" w:author="Autor">
              <w:rPr>
                <w:bCs w:val="0"/>
              </w:rPr>
            </w:rPrChange>
          </w:rPr>
          <w:delText xml:space="preserve">veci, práva </w:delText>
        </w:r>
        <w:r w:rsidRPr="00DE4A26" w:rsidDel="00D44D30">
          <w:rPr>
            <w:rFonts w:ascii="Arial" w:hAnsi="Arial" w:cs="Arial"/>
            <w:bCs w:val="0"/>
            <w:sz w:val="19"/>
            <w:szCs w:val="19"/>
            <w:rPrChange w:id="77" w:author="Autor">
              <w:rPr>
                <w:bCs w:val="0"/>
              </w:rPr>
            </w:rPrChange>
          </w:rPr>
          <w:delText xml:space="preserve">alebo iné majetkové hodnoty </w:delText>
        </w:r>
        <w:r w:rsidRPr="00DE4A26" w:rsidDel="0066523A">
          <w:rPr>
            <w:rFonts w:ascii="Arial" w:hAnsi="Arial" w:cs="Arial"/>
            <w:bCs w:val="0"/>
            <w:sz w:val="19"/>
            <w:szCs w:val="19"/>
            <w:rPrChange w:id="78" w:author="Autor">
              <w:rPr>
                <w:bCs w:val="0"/>
              </w:rPr>
            </w:rPrChange>
          </w:rPr>
          <w:delText>vo výlučnom vlastníctve tretej osoby alebo</w:delText>
        </w:r>
      </w:del>
    </w:p>
    <w:p w14:paraId="6A34A819" w14:textId="46A899A4" w:rsidR="00D50E82" w:rsidRPr="007B34F5" w:rsidRDefault="00D50E82" w:rsidP="00C44893">
      <w:pPr>
        <w:pStyle w:val="Zarkazkladnhotextu"/>
        <w:numPr>
          <w:ilvl w:val="1"/>
          <w:numId w:val="7"/>
        </w:numPr>
        <w:tabs>
          <w:tab w:val="clear" w:pos="1211"/>
        </w:tabs>
        <w:spacing w:before="0" w:after="120"/>
        <w:ind w:left="567" w:hanging="284"/>
        <w:rPr>
          <w:rFonts w:ascii="Arial" w:hAnsi="Arial" w:cs="Arial"/>
          <w:bCs w:val="0"/>
          <w:sz w:val="19"/>
          <w:szCs w:val="19"/>
        </w:rPr>
      </w:pPr>
      <w:del w:id="79" w:author="Autor">
        <w:r w:rsidRPr="007B34F5" w:rsidDel="00D27F15">
          <w:rPr>
            <w:rFonts w:ascii="Arial" w:hAnsi="Arial" w:cs="Arial"/>
            <w:sz w:val="19"/>
            <w:szCs w:val="19"/>
            <w:lang w:val="sk-SK"/>
          </w:rPr>
          <w:delText xml:space="preserve">veci, práva alebo iné majetkové hodnoty v spoluvlastníctve Prijímateľa alebo tretej osoby </w:delText>
        </w:r>
      </w:del>
      <w:r w:rsidRPr="007B34F5">
        <w:rPr>
          <w:rFonts w:ascii="Arial" w:hAnsi="Arial" w:cs="Arial"/>
          <w:sz w:val="19"/>
          <w:szCs w:val="19"/>
          <w:lang w:val="sk-SK"/>
        </w:rPr>
        <w:t>za podmienky, že so zriadením záložného práva súhlasia aj ostatní spoluvlastníci tak, že musí byť dosiahnutý súhlas väčšiny počítaný podľa veľkosti podielov spoluvlastníkov veci, ktorá je zálohom.</w:t>
      </w:r>
    </w:p>
    <w:p w14:paraId="0121B023" w14:textId="6E887B7D" w:rsidR="00D50E82" w:rsidRPr="003B5827" w:rsidRDefault="002C6B2F" w:rsidP="00C44893">
      <w:pPr>
        <w:pStyle w:val="Zarkazkladnhotextu"/>
        <w:numPr>
          <w:ilvl w:val="1"/>
          <w:numId w:val="7"/>
        </w:numPr>
        <w:tabs>
          <w:tab w:val="clear" w:pos="1211"/>
        </w:tabs>
        <w:spacing w:before="0" w:after="120"/>
        <w:ind w:left="567" w:hanging="284"/>
        <w:rPr>
          <w:rFonts w:ascii="Arial" w:hAnsi="Arial" w:cs="Arial"/>
          <w:sz w:val="19"/>
          <w:szCs w:val="19"/>
        </w:rPr>
      </w:pPr>
      <w:ins w:id="80" w:author="Pečová, Renáta" w:date="2026-01-08T09:58:00Z" w16du:dateUtc="2026-01-08T08:58:00Z">
        <w:r>
          <w:rPr>
            <w:rFonts w:ascii="Arial" w:hAnsi="Arial" w:cs="Arial"/>
            <w:sz w:val="19"/>
            <w:szCs w:val="19"/>
            <w:lang w:val="sk-SK"/>
          </w:rPr>
          <w:t>Z</w:t>
        </w:r>
      </w:ins>
      <w:ins w:id="81" w:author="Pečová, Renáta" w:date="2026-01-08T09:58:00Z">
        <w:r w:rsidRPr="002C6B2F">
          <w:rPr>
            <w:rFonts w:ascii="Arial" w:hAnsi="Arial" w:cs="Arial"/>
            <w:sz w:val="19"/>
            <w:szCs w:val="19"/>
            <w:lang w:val="sk-SK"/>
          </w:rPr>
          <w:t xml:space="preserve">áloh musí byť </w:t>
        </w:r>
        <w:r w:rsidRPr="00762BFF">
          <w:rPr>
            <w:rFonts w:ascii="Arial" w:hAnsi="Arial" w:cs="Arial"/>
            <w:b/>
            <w:bCs w:val="0"/>
            <w:sz w:val="19"/>
            <w:szCs w:val="19"/>
            <w:lang w:val="sk-SK"/>
          </w:rPr>
          <w:t>vymedzený dostatočne určito, detailne a komplexne</w:t>
        </w:r>
        <w:r w:rsidRPr="002C6B2F">
          <w:rPr>
            <w:rFonts w:ascii="Arial" w:hAnsi="Arial" w:cs="Arial"/>
            <w:sz w:val="19"/>
            <w:szCs w:val="19"/>
            <w:lang w:val="sk-SK"/>
          </w:rPr>
          <w:t xml:space="preserve">, vrátane súčastí a príslušenstva, aby nemohlo dôjsť k zámene s inou vecou. </w:t>
        </w:r>
      </w:ins>
      <w:ins w:id="82" w:author="Autor">
        <w:r w:rsidR="005F0FA5">
          <w:rPr>
            <w:rFonts w:ascii="Arial" w:hAnsi="Arial" w:cs="Arial"/>
            <w:sz w:val="19"/>
            <w:szCs w:val="19"/>
            <w:lang w:val="sk-SK"/>
          </w:rPr>
          <w:t>Z</w:t>
        </w:r>
        <w:r w:rsidR="005F0FA5" w:rsidRPr="005F0FA5">
          <w:rPr>
            <w:rFonts w:ascii="Arial" w:hAnsi="Arial" w:cs="Arial"/>
            <w:sz w:val="19"/>
            <w:szCs w:val="19"/>
            <w:lang w:val="sk-SK"/>
          </w:rPr>
          <w:t xml:space="preserve">áložné právo v prospech Poskytovateľa bude zapísané ako záložné právo </w:t>
        </w:r>
        <w:r w:rsidR="005F0FA5" w:rsidRPr="005C1D82">
          <w:rPr>
            <w:rFonts w:ascii="Arial" w:hAnsi="Arial" w:cs="Arial"/>
            <w:b/>
            <w:bCs w:val="0"/>
            <w:sz w:val="19"/>
            <w:szCs w:val="19"/>
            <w:lang w:val="sk-SK"/>
          </w:rPr>
          <w:t>v prvom poradí</w:t>
        </w:r>
      </w:ins>
      <w:del w:id="83" w:author="Autor">
        <w:r w:rsidR="00D50E82" w:rsidRPr="003B5827" w:rsidDel="005F0FA5">
          <w:rPr>
            <w:rFonts w:ascii="Arial" w:hAnsi="Arial" w:cs="Arial"/>
            <w:sz w:val="19"/>
            <w:szCs w:val="19"/>
          </w:rPr>
          <w:delText>Poskytovateľ musí byť záložným veriteľom prvým v poradí</w:delText>
        </w:r>
      </w:del>
      <w:r w:rsidR="00D50E82" w:rsidRPr="003B5827">
        <w:rPr>
          <w:rFonts w:ascii="Arial" w:hAnsi="Arial" w:cs="Arial"/>
          <w:sz w:val="19"/>
          <w:szCs w:val="19"/>
          <w:lang w:val="sk-SK"/>
        </w:rPr>
        <w:t>,</w:t>
      </w:r>
      <w:r w:rsidR="00D50E82" w:rsidRPr="003B5827">
        <w:rPr>
          <w:rFonts w:ascii="Arial" w:hAnsi="Arial" w:cs="Arial"/>
          <w:sz w:val="19"/>
          <w:szCs w:val="19"/>
        </w:rPr>
        <w:t xml:space="preserve"> </w:t>
      </w:r>
      <w:r w:rsidR="00D50E82" w:rsidRPr="003B5827">
        <w:rPr>
          <w:rFonts w:ascii="Arial" w:hAnsi="Arial" w:cs="Arial"/>
          <w:sz w:val="19"/>
          <w:szCs w:val="19"/>
          <w:lang w:val="sk-SK"/>
        </w:rPr>
        <w:t xml:space="preserve">ak </w:t>
      </w:r>
      <w:del w:id="84" w:author="Autor">
        <w:r w:rsidR="00D50E82" w:rsidRPr="003B5827" w:rsidDel="005F0FA5">
          <w:rPr>
            <w:rFonts w:ascii="Arial" w:hAnsi="Arial" w:cs="Arial"/>
            <w:sz w:val="19"/>
            <w:szCs w:val="19"/>
            <w:lang w:val="sk-SK"/>
          </w:rPr>
          <w:delText>v Zmluve o NFP nie je uvedené inak</w:delText>
        </w:r>
      </w:del>
      <w:ins w:id="85" w:author="Autor">
        <w:r w:rsidR="005F0FA5">
          <w:rPr>
            <w:rFonts w:ascii="Arial" w:hAnsi="Arial" w:cs="Arial"/>
            <w:sz w:val="19"/>
            <w:szCs w:val="19"/>
            <w:lang w:val="sk-SK"/>
          </w:rPr>
          <w:t xml:space="preserve">sa neuplatní postup podľa odseku 2 </w:t>
        </w:r>
      </w:ins>
      <w:ins w:id="86" w:author="Pečová, Renáta" w:date="2026-01-08T09:32:00Z" w16du:dateUtc="2026-01-08T08:32:00Z">
        <w:r w:rsidR="005C1D82">
          <w:rPr>
            <w:rFonts w:ascii="Arial" w:hAnsi="Arial" w:cs="Arial"/>
            <w:sz w:val="19"/>
            <w:szCs w:val="19"/>
            <w:lang w:val="sk-SK"/>
          </w:rPr>
          <w:t>tejto kapitoly</w:t>
        </w:r>
      </w:ins>
      <w:r w:rsidR="00D50E82" w:rsidRPr="003B5827">
        <w:rPr>
          <w:rFonts w:ascii="Arial" w:hAnsi="Arial" w:cs="Arial"/>
          <w:sz w:val="19"/>
          <w:szCs w:val="19"/>
          <w:lang w:val="sk-SK"/>
        </w:rPr>
        <w:t>.</w:t>
      </w:r>
    </w:p>
    <w:p w14:paraId="046ED528" w14:textId="3DE9C638" w:rsidR="00D50E82" w:rsidRPr="00714A15" w:rsidDel="00384A72" w:rsidRDefault="00D50E82" w:rsidP="00C44893">
      <w:pPr>
        <w:pStyle w:val="Zarkazkladnhotextu"/>
        <w:numPr>
          <w:ilvl w:val="1"/>
          <w:numId w:val="7"/>
        </w:numPr>
        <w:tabs>
          <w:tab w:val="clear" w:pos="1211"/>
        </w:tabs>
        <w:spacing w:before="0" w:after="120"/>
        <w:ind w:left="567" w:hanging="284"/>
        <w:rPr>
          <w:moveFrom w:id="87" w:author="Pečová, Renáta" w:date="2026-01-08T09:49:00Z" w16du:dateUtc="2026-01-08T08:49:00Z"/>
          <w:rFonts w:ascii="Arial" w:hAnsi="Arial" w:cs="Arial"/>
          <w:sz w:val="19"/>
          <w:szCs w:val="19"/>
        </w:rPr>
      </w:pPr>
      <w:moveFromRangeStart w:id="88" w:author="Pečová, Renáta" w:date="2026-01-08T09:49:00Z" w:name="move218758170"/>
      <w:moveFrom w:id="89" w:author="Pečová, Renáta" w:date="2026-01-08T09:49:00Z" w16du:dateUtc="2026-01-08T08:49:00Z">
        <w:r w:rsidRPr="00714A15" w:rsidDel="00384A72">
          <w:rPr>
            <w:rFonts w:ascii="Arial" w:hAnsi="Arial" w:cs="Arial"/>
            <w:sz w:val="19"/>
            <w:szCs w:val="19"/>
            <w:lang w:val="sk-SK"/>
          </w:rPr>
          <w:t xml:space="preserve">K </w:t>
        </w:r>
        <w:r w:rsidRPr="00714A15" w:rsidDel="00384A72">
          <w:rPr>
            <w:rFonts w:ascii="Arial" w:hAnsi="Arial" w:cs="Arial"/>
            <w:sz w:val="19"/>
            <w:szCs w:val="19"/>
          </w:rPr>
          <w:t xml:space="preserve">zriadeniu záložného práva môže dôjsť aj </w:t>
        </w:r>
        <w:r w:rsidRPr="00714A15" w:rsidDel="00384A72">
          <w:rPr>
            <w:rFonts w:ascii="Arial" w:hAnsi="Arial" w:cs="Arial"/>
            <w:b/>
            <w:sz w:val="19"/>
            <w:szCs w:val="19"/>
          </w:rPr>
          <w:t>postupne</w:t>
        </w:r>
        <w:r w:rsidRPr="00714A15" w:rsidDel="00384A72">
          <w:rPr>
            <w:rFonts w:ascii="Arial" w:hAnsi="Arial" w:cs="Arial"/>
            <w:sz w:val="19"/>
            <w:szCs w:val="19"/>
          </w:rPr>
          <w:t>, a to v prípade postupného vyplácania NFP.</w:t>
        </w:r>
      </w:moveFrom>
    </w:p>
    <w:p w14:paraId="2AF419FA" w14:textId="43CCE3B7" w:rsidR="00D50E82" w:rsidRPr="00714A15" w:rsidDel="00384A72" w:rsidRDefault="00D50E82" w:rsidP="00C44893">
      <w:pPr>
        <w:pStyle w:val="Zarkazkladnhotextu"/>
        <w:numPr>
          <w:ilvl w:val="1"/>
          <w:numId w:val="7"/>
        </w:numPr>
        <w:tabs>
          <w:tab w:val="clear" w:pos="1211"/>
        </w:tabs>
        <w:spacing w:before="0" w:after="120"/>
        <w:ind w:left="567" w:hanging="284"/>
        <w:rPr>
          <w:moveFrom w:id="90" w:author="Pečová, Renáta" w:date="2026-01-08T09:49:00Z" w16du:dateUtc="2026-01-08T08:49:00Z"/>
          <w:rFonts w:ascii="Arial" w:hAnsi="Arial" w:cs="Arial"/>
          <w:sz w:val="19"/>
          <w:szCs w:val="19"/>
        </w:rPr>
      </w:pPr>
      <w:moveFrom w:id="91" w:author="Pečová, Renáta" w:date="2026-01-08T09:49:00Z" w16du:dateUtc="2026-01-08T08:49:00Z">
        <w:r w:rsidRPr="00714A15" w:rsidDel="00384A72">
          <w:rPr>
            <w:rFonts w:ascii="Arial" w:hAnsi="Arial" w:cs="Arial"/>
            <w:sz w:val="19"/>
            <w:szCs w:val="19"/>
          </w:rPr>
          <w:t xml:space="preserve">Ak sú zálohom hnuteľné veci, Prijímateľ je povinný oznamovať Poskytovateľovi </w:t>
        </w:r>
        <w:r w:rsidRPr="00714A15" w:rsidDel="00384A72">
          <w:rPr>
            <w:rFonts w:ascii="Arial" w:hAnsi="Arial" w:cs="Arial"/>
            <w:b/>
            <w:sz w:val="19"/>
            <w:szCs w:val="19"/>
          </w:rPr>
          <w:t>každú zmenu miesta</w:t>
        </w:r>
        <w:r w:rsidRPr="00714A15" w:rsidDel="00384A72">
          <w:rPr>
            <w:rFonts w:ascii="Arial" w:hAnsi="Arial" w:cs="Arial"/>
            <w:sz w:val="19"/>
            <w:szCs w:val="19"/>
          </w:rPr>
          <w:t xml:space="preserve">, kde sa nachádzajú, a to </w:t>
        </w:r>
        <w:r w:rsidRPr="00714A15" w:rsidDel="00384A72">
          <w:rPr>
            <w:rFonts w:ascii="Arial" w:hAnsi="Arial" w:cs="Arial"/>
            <w:b/>
            <w:sz w:val="19"/>
            <w:szCs w:val="19"/>
          </w:rPr>
          <w:t>do troch kalendárnych dní</w:t>
        </w:r>
        <w:r w:rsidRPr="00714A15" w:rsidDel="00384A72">
          <w:rPr>
            <w:rFonts w:ascii="Arial" w:hAnsi="Arial" w:cs="Arial"/>
            <w:sz w:val="19"/>
            <w:szCs w:val="19"/>
          </w:rPr>
          <w:t xml:space="preserve"> po vykonaní zmeny miesta uvedeného v záložnej zmluve.</w:t>
        </w:r>
      </w:moveFrom>
    </w:p>
    <w:moveFromRangeEnd w:id="88"/>
    <w:p w14:paraId="0B3E7920" w14:textId="08D0F77A" w:rsidR="006876D9" w:rsidRPr="00714A15" w:rsidRDefault="00D50E82" w:rsidP="00C44893">
      <w:pPr>
        <w:pStyle w:val="Zarkazkladnhotextu"/>
        <w:numPr>
          <w:ilvl w:val="1"/>
          <w:numId w:val="7"/>
        </w:numPr>
        <w:tabs>
          <w:tab w:val="clear" w:pos="1211"/>
        </w:tabs>
        <w:spacing w:before="0" w:after="120"/>
        <w:ind w:left="567" w:hanging="284"/>
        <w:rPr>
          <w:ins w:id="92" w:author="Pečová, Renáta" w:date="2026-01-08T10:05:00Z" w16du:dateUtc="2026-01-08T09:05:00Z"/>
          <w:rFonts w:ascii="Arial" w:hAnsi="Arial" w:cs="Arial"/>
          <w:bCs w:val="0"/>
          <w:sz w:val="19"/>
          <w:szCs w:val="19"/>
        </w:rPr>
      </w:pPr>
      <w:r w:rsidRPr="00714A15">
        <w:rPr>
          <w:rFonts w:ascii="Arial" w:hAnsi="Arial" w:cs="Arial"/>
          <w:bCs w:val="0"/>
          <w:sz w:val="19"/>
          <w:szCs w:val="19"/>
        </w:rPr>
        <w:t xml:space="preserve">Hodnota zálohu musí byť rovná alebo vyššia ako </w:t>
      </w:r>
      <w:ins w:id="93" w:author="Dvořáková, Veronika" w:date="2026-01-21T09:37:00Z" w16du:dateUtc="2026-01-21T08:37:00Z">
        <w:r w:rsidR="00FA178A" w:rsidRPr="00714A15">
          <w:rPr>
            <w:rFonts w:ascii="Arial" w:hAnsi="Arial" w:cs="Arial"/>
            <w:bCs w:val="0"/>
            <w:sz w:val="19"/>
            <w:szCs w:val="19"/>
          </w:rPr>
          <w:t xml:space="preserve"> výška NFP, resp. </w:t>
        </w:r>
      </w:ins>
      <w:r w:rsidRPr="00714A15">
        <w:rPr>
          <w:rFonts w:ascii="Arial" w:hAnsi="Arial" w:cs="Arial"/>
          <w:bCs w:val="0"/>
          <w:sz w:val="19"/>
          <w:szCs w:val="19"/>
        </w:rPr>
        <w:t xml:space="preserve"> čas</w:t>
      </w:r>
      <w:ins w:id="94" w:author="Pečová, Renáta" w:date="2026-01-24T19:05:00Z" w16du:dateUtc="2026-01-24T18:05:00Z">
        <w:r w:rsidR="00714A15" w:rsidRPr="00714A15">
          <w:rPr>
            <w:rFonts w:ascii="Arial" w:hAnsi="Arial" w:cs="Arial"/>
            <w:bCs w:val="0"/>
            <w:sz w:val="19"/>
            <w:szCs w:val="19"/>
          </w:rPr>
          <w:t>ť</w:t>
        </w:r>
      </w:ins>
      <w:r w:rsidRPr="00714A15">
        <w:rPr>
          <w:rFonts w:ascii="Arial" w:hAnsi="Arial" w:cs="Arial"/>
          <w:bCs w:val="0"/>
          <w:sz w:val="19"/>
          <w:szCs w:val="19"/>
        </w:rPr>
        <w:t xml:space="preserve"> NFP, ktorú Prijímateľ žiada vyplatiť na základe predloženej ŽoP</w:t>
      </w:r>
      <w:ins w:id="95" w:author="Dvořáková, Veronika" w:date="2026-01-19T12:38:00Z" w16du:dateUtc="2026-01-19T11:38:00Z">
        <w:r w:rsidR="00267C1C" w:rsidRPr="00714A15">
          <w:rPr>
            <w:rFonts w:ascii="Arial" w:hAnsi="Arial" w:cs="Arial"/>
            <w:bCs w:val="0"/>
            <w:sz w:val="19"/>
            <w:szCs w:val="19"/>
          </w:rPr>
          <w:t xml:space="preserve">, pričom Poskytovateľ </w:t>
        </w:r>
      </w:ins>
      <w:ins w:id="96" w:author="Dvořáková, Veronika" w:date="2026-01-19T12:45:00Z" w16du:dateUtc="2026-01-19T11:45:00Z">
        <w:r w:rsidR="00267C1C" w:rsidRPr="00714A15">
          <w:rPr>
            <w:rFonts w:ascii="Arial" w:hAnsi="Arial" w:cs="Arial"/>
            <w:bCs w:val="0"/>
            <w:sz w:val="19"/>
            <w:szCs w:val="19"/>
          </w:rPr>
          <w:t xml:space="preserve">pri ohodnotení zálohu znaleckým posudkom postupuje v súlade s kapitolou </w:t>
        </w:r>
      </w:ins>
      <w:ins w:id="97" w:author="Dvořáková, Veronika" w:date="2026-01-19T13:23:00Z" w16du:dateUtc="2026-01-19T12:23:00Z">
        <w:r w:rsidR="00507B29" w:rsidRPr="00714A15">
          <w:rPr>
            <w:rFonts w:ascii="Arial" w:hAnsi="Arial" w:cs="Arial"/>
            <w:bCs w:val="0"/>
            <w:sz w:val="19"/>
            <w:szCs w:val="19"/>
          </w:rPr>
          <w:t>4</w:t>
        </w:r>
      </w:ins>
      <w:ins w:id="98" w:author="Dvořáková, Veronika" w:date="2026-01-19T12:45:00Z" w16du:dateUtc="2026-01-19T11:45:00Z">
        <w:r w:rsidR="00267C1C" w:rsidRPr="00714A15">
          <w:rPr>
            <w:rFonts w:ascii="Arial" w:hAnsi="Arial" w:cs="Arial"/>
            <w:bCs w:val="0"/>
            <w:sz w:val="19"/>
            <w:szCs w:val="19"/>
          </w:rPr>
          <w:t>. tejto prílohy príručky</w:t>
        </w:r>
      </w:ins>
      <w:ins w:id="99" w:author="Pečová, Renáta" w:date="2026-01-24T19:07:00Z" w16du:dateUtc="2026-01-24T18:07:00Z">
        <w:r w:rsidR="00714A15" w:rsidRPr="00714A15">
          <w:rPr>
            <w:rFonts w:ascii="Arial" w:hAnsi="Arial" w:cs="Arial"/>
            <w:bCs w:val="0"/>
            <w:sz w:val="19"/>
            <w:szCs w:val="19"/>
          </w:rPr>
          <w:t>.</w:t>
        </w:r>
      </w:ins>
    </w:p>
    <w:p w14:paraId="530FFF24" w14:textId="14BEEAAC" w:rsidR="00C41BAD" w:rsidRPr="000F7D98" w:rsidRDefault="002C6B2F" w:rsidP="000F7D98">
      <w:pPr>
        <w:pStyle w:val="Zarkazkladnhotextu"/>
        <w:numPr>
          <w:ilvl w:val="1"/>
          <w:numId w:val="7"/>
        </w:numPr>
        <w:tabs>
          <w:tab w:val="clear" w:pos="1211"/>
        </w:tabs>
        <w:spacing w:before="0" w:after="120"/>
        <w:ind w:left="567" w:hanging="284"/>
        <w:rPr>
          <w:ins w:id="100" w:author="Dvořáková, Veronika" w:date="2026-01-26T12:48:00Z" w16du:dateUtc="2026-01-26T11:48:00Z"/>
          <w:rFonts w:ascii="Arial" w:hAnsi="Arial" w:cs="Arial"/>
          <w:sz w:val="19"/>
          <w:szCs w:val="19"/>
        </w:rPr>
      </w:pPr>
      <w:ins w:id="101" w:author="Pečová, Renáta" w:date="2026-01-08T09:55:00Z" w16du:dateUtc="2026-01-08T08:55:00Z">
        <w:del w:id="102" w:author="Dvořáková, Veronika" w:date="2026-01-26T12:49:00Z" w16du:dateUtc="2026-01-26T11:49:00Z">
          <w:r w:rsidRPr="00C41BAD" w:rsidDel="00C41BAD">
            <w:rPr>
              <w:rFonts w:ascii="Arial" w:hAnsi="Arial" w:cs="Arial"/>
              <w:bCs w:val="0"/>
              <w:sz w:val="19"/>
              <w:szCs w:val="19"/>
            </w:rPr>
            <w:delText xml:space="preserve">Záloh je </w:delText>
          </w:r>
          <w:r w:rsidRPr="00C41BAD" w:rsidDel="00C41BAD">
            <w:rPr>
              <w:rFonts w:ascii="Arial" w:hAnsi="Arial" w:cs="Arial"/>
              <w:bCs w:val="0"/>
              <w:sz w:val="19"/>
              <w:szCs w:val="19"/>
              <w:rPrChange w:id="103" w:author="Dvořáková, Veronika" w:date="2026-01-26T12:49:00Z" w16du:dateUtc="2026-01-26T11:49:00Z">
                <w:rPr>
                  <w:rFonts w:ascii="Arial" w:hAnsi="Arial" w:cs="Arial"/>
                  <w:b/>
                  <w:sz w:val="19"/>
                  <w:szCs w:val="19"/>
                  <w:lang w:val="sk-SK" w:eastAsia="sk-SK"/>
                </w:rPr>
              </w:rPrChange>
            </w:rPr>
            <w:delText>akcep</w:delText>
          </w:r>
        </w:del>
      </w:ins>
      <w:ins w:id="104" w:author="Pečová, Renáta" w:date="2026-01-08T09:56:00Z" w16du:dateUtc="2026-01-08T08:56:00Z">
        <w:del w:id="105" w:author="Dvořáková, Veronika" w:date="2026-01-26T12:49:00Z" w16du:dateUtc="2026-01-26T11:49:00Z">
          <w:r w:rsidRPr="00C41BAD" w:rsidDel="00C41BAD">
            <w:rPr>
              <w:rFonts w:ascii="Arial" w:hAnsi="Arial" w:cs="Arial"/>
              <w:bCs w:val="0"/>
              <w:sz w:val="19"/>
              <w:szCs w:val="19"/>
              <w:rPrChange w:id="106" w:author="Dvořáková, Veronika" w:date="2026-01-26T12:49:00Z" w16du:dateUtc="2026-01-26T11:49:00Z">
                <w:rPr>
                  <w:rFonts w:ascii="Arial" w:hAnsi="Arial" w:cs="Arial"/>
                  <w:b/>
                  <w:sz w:val="19"/>
                  <w:szCs w:val="19"/>
                  <w:lang w:val="sk-SK" w:eastAsia="sk-SK"/>
                </w:rPr>
              </w:rPrChange>
            </w:rPr>
            <w:delText>tovaný Poskytovateľom</w:delText>
          </w:r>
          <w:r w:rsidRPr="00C41BAD" w:rsidDel="00C41BAD">
            <w:rPr>
              <w:rFonts w:ascii="Arial" w:hAnsi="Arial" w:cs="Arial"/>
              <w:bCs w:val="0"/>
              <w:sz w:val="19"/>
              <w:szCs w:val="19"/>
            </w:rPr>
            <w:delText>, tz</w:delText>
          </w:r>
        </w:del>
      </w:ins>
      <w:ins w:id="107" w:author="Pečová, Renáta" w:date="2026-01-08T09:57:00Z" w16du:dateUtc="2026-01-08T08:57:00Z">
        <w:del w:id="108" w:author="Dvořáková, Veronika" w:date="2026-01-26T12:49:00Z" w16du:dateUtc="2026-01-26T11:49:00Z">
          <w:r w:rsidRPr="00C41BAD" w:rsidDel="00C41BAD">
            <w:rPr>
              <w:rFonts w:ascii="Arial" w:hAnsi="Arial" w:cs="Arial"/>
              <w:bCs w:val="0"/>
              <w:sz w:val="19"/>
              <w:szCs w:val="19"/>
            </w:rPr>
            <w:delText>n</w:delText>
          </w:r>
        </w:del>
      </w:ins>
      <w:ins w:id="109" w:author="Pečová, Renáta" w:date="2026-01-08T09:56:00Z" w16du:dateUtc="2026-01-08T08:56:00Z">
        <w:del w:id="110" w:author="Dvořáková, Veronika" w:date="2026-01-26T12:49:00Z" w16du:dateUtc="2026-01-26T11:49:00Z">
          <w:r w:rsidRPr="00C41BAD" w:rsidDel="00C41BAD">
            <w:rPr>
              <w:rFonts w:ascii="Arial" w:hAnsi="Arial" w:cs="Arial"/>
              <w:bCs w:val="0"/>
              <w:sz w:val="19"/>
              <w:szCs w:val="19"/>
            </w:rPr>
            <w:delText xml:space="preserve">. </w:delText>
          </w:r>
        </w:del>
      </w:ins>
      <w:ins w:id="111" w:author="Pečová, Renáta" w:date="2026-01-08T10:53:00Z" w16du:dateUtc="2026-01-08T09:53:00Z">
        <w:del w:id="112" w:author="Dvořáková, Veronika" w:date="2026-01-26T12:49:00Z" w16du:dateUtc="2026-01-26T11:49:00Z">
          <w:r w:rsidR="00C60337" w:rsidRPr="00C41BAD" w:rsidDel="00C41BAD">
            <w:rPr>
              <w:rFonts w:ascii="Arial" w:hAnsi="Arial" w:cs="Arial"/>
              <w:bCs w:val="0"/>
              <w:sz w:val="19"/>
              <w:szCs w:val="19"/>
            </w:rPr>
            <w:delText>že Poskytovateľ je oprávnený odmietnuť ponúkané zabezpečenie, ak existuje závažný dôvod, pre ktorý zabezpečenie nie je možné akceptovať</w:delText>
          </w:r>
        </w:del>
      </w:ins>
      <w:ins w:id="113" w:author="Pečová, Renáta" w:date="2026-01-08T09:57:00Z" w16du:dateUtc="2026-01-08T08:57:00Z">
        <w:del w:id="114" w:author="Dvořáková, Veronika" w:date="2026-01-26T12:49:00Z" w16du:dateUtc="2026-01-26T11:49:00Z">
          <w:r w:rsidRPr="00C41BAD" w:rsidDel="00C41BAD">
            <w:rPr>
              <w:rFonts w:ascii="Arial" w:hAnsi="Arial" w:cs="Arial"/>
              <w:bCs w:val="0"/>
              <w:sz w:val="19"/>
              <w:szCs w:val="19"/>
            </w:rPr>
            <w:delText>.</w:delText>
          </w:r>
        </w:del>
      </w:ins>
      <w:ins w:id="115" w:author="Pečová, Renáta" w:date="2026-01-08T10:54:00Z" w16du:dateUtc="2026-01-08T09:54:00Z">
        <w:del w:id="116" w:author="Dvořáková, Veronika" w:date="2026-01-26T12:49:00Z" w16du:dateUtc="2026-01-26T11:49:00Z">
          <w:r w:rsidR="00C60337" w:rsidRPr="00C41BAD" w:rsidDel="00C41BAD">
            <w:rPr>
              <w:rFonts w:ascii="Arial" w:hAnsi="Arial" w:cs="Arial"/>
              <w:bCs w:val="0"/>
              <w:sz w:val="19"/>
              <w:szCs w:val="19"/>
            </w:rPr>
            <w:delText xml:space="preserve"> Ide najmä o prípady</w:delText>
          </w:r>
        </w:del>
      </w:ins>
      <w:ins w:id="117" w:author="Pečová, Renáta" w:date="2026-01-08T10:55:00Z" w16du:dateUtc="2026-01-08T09:55:00Z">
        <w:del w:id="118" w:author="Dvořáková, Veronika" w:date="2026-01-26T12:49:00Z" w16du:dateUtc="2026-01-26T11:49:00Z">
          <w:r w:rsidR="00C60337" w:rsidRPr="00C41BAD" w:rsidDel="00C41BAD">
            <w:rPr>
              <w:rFonts w:ascii="Arial" w:hAnsi="Arial" w:cs="Arial"/>
              <w:bCs w:val="0"/>
              <w:sz w:val="19"/>
              <w:szCs w:val="19"/>
            </w:rPr>
            <w:delText xml:space="preserve">, ak záloh nie je komerčne využiteľný, alebo </w:delText>
          </w:r>
        </w:del>
      </w:ins>
      <w:ins w:id="119" w:author="Pečová, Renáta" w:date="2026-01-08T10:57:00Z" w16du:dateUtc="2026-01-08T09:57:00Z">
        <w:del w:id="120" w:author="Dvořáková, Veronika" w:date="2026-01-26T12:49:00Z" w16du:dateUtc="2026-01-26T11:49:00Z">
          <w:r w:rsidR="004A05DE" w:rsidRPr="00C41BAD" w:rsidDel="00C41BAD">
            <w:rPr>
              <w:rFonts w:ascii="Arial" w:hAnsi="Arial" w:cs="Arial"/>
              <w:bCs w:val="0"/>
              <w:sz w:val="19"/>
              <w:szCs w:val="19"/>
            </w:rPr>
            <w:delText>majet</w:delText>
          </w:r>
        </w:del>
      </w:ins>
      <w:ins w:id="121" w:author="Pečová, Renáta" w:date="2026-01-08T10:58:00Z" w16du:dateUtc="2026-01-08T09:58:00Z">
        <w:del w:id="122" w:author="Dvořáková, Veronika" w:date="2026-01-26T12:49:00Z" w16du:dateUtc="2026-01-26T11:49:00Z">
          <w:r w:rsidR="004A05DE" w:rsidRPr="00C41BAD" w:rsidDel="00C41BAD">
            <w:rPr>
              <w:rFonts w:ascii="Arial" w:hAnsi="Arial" w:cs="Arial"/>
              <w:bCs w:val="0"/>
              <w:sz w:val="19"/>
              <w:szCs w:val="19"/>
            </w:rPr>
            <w:delText>o</w:delText>
          </w:r>
        </w:del>
      </w:ins>
      <w:ins w:id="123" w:author="Pečová, Renáta" w:date="2026-01-08T10:57:00Z" w16du:dateUtc="2026-01-08T09:57:00Z">
        <w:del w:id="124" w:author="Dvořáková, Veronika" w:date="2026-01-26T12:49:00Z" w16du:dateUtc="2026-01-26T11:49:00Z">
          <w:r w:rsidR="004A05DE" w:rsidRPr="00C41BAD" w:rsidDel="00C41BAD">
            <w:rPr>
              <w:rFonts w:ascii="Arial" w:hAnsi="Arial" w:cs="Arial"/>
              <w:bCs w:val="0"/>
              <w:sz w:val="19"/>
              <w:szCs w:val="19"/>
            </w:rPr>
            <w:delText xml:space="preserve">k slúži na </w:delText>
          </w:r>
        </w:del>
        <w:del w:id="125" w:author="Dvořáková, Veronika" w:date="2026-01-19T13:22:00Z" w16du:dateUtc="2026-01-19T12:22:00Z">
          <w:r w:rsidR="004A05DE" w:rsidRPr="00C41BAD" w:rsidDel="007D75F3">
            <w:rPr>
              <w:rFonts w:ascii="Arial" w:hAnsi="Arial" w:cs="Arial"/>
              <w:bCs w:val="0"/>
              <w:sz w:val="19"/>
              <w:szCs w:val="19"/>
            </w:rPr>
            <w:delText xml:space="preserve">výchovno-vzdelávací proces a činnosti s nimi bezprostredne súvisiace a </w:delText>
          </w:r>
        </w:del>
        <w:del w:id="126" w:author="Dvořáková, Veronika" w:date="2026-01-19T13:23:00Z" w16du:dateUtc="2026-01-19T12:23:00Z">
          <w:r w:rsidR="004A05DE" w:rsidRPr="00C41BAD" w:rsidDel="00507B29">
            <w:rPr>
              <w:rFonts w:ascii="Arial" w:hAnsi="Arial" w:cs="Arial"/>
              <w:bCs w:val="0"/>
              <w:sz w:val="19"/>
              <w:szCs w:val="19"/>
            </w:rPr>
            <w:delText>na</w:delText>
          </w:r>
        </w:del>
        <w:del w:id="127" w:author="Dvořáková, Veronika" w:date="2026-01-26T12:49:00Z" w16du:dateUtc="2026-01-26T11:49:00Z">
          <w:r w:rsidR="004A05DE" w:rsidRPr="00C41BAD" w:rsidDel="00C41BAD">
            <w:rPr>
              <w:rFonts w:ascii="Arial" w:hAnsi="Arial" w:cs="Arial"/>
              <w:bCs w:val="0"/>
              <w:sz w:val="19"/>
              <w:szCs w:val="19"/>
            </w:rPr>
            <w:delText xml:space="preserve"> zabez</w:delText>
          </w:r>
        </w:del>
        <w:del w:id="128" w:author="Dvořáková, Veronika" w:date="2026-01-26T12:48:00Z" w16du:dateUtc="2026-01-26T11:48:00Z">
          <w:r w:rsidR="004A05DE" w:rsidRPr="00C41BAD" w:rsidDel="00C41BAD">
            <w:rPr>
              <w:rFonts w:ascii="Arial" w:hAnsi="Arial" w:cs="Arial"/>
              <w:bCs w:val="0"/>
              <w:sz w:val="19"/>
              <w:szCs w:val="19"/>
            </w:rPr>
            <w:delText>pečenie sociálnej pomoci a zdravotnej starostlivosti</w:delText>
          </w:r>
        </w:del>
      </w:ins>
      <w:ins w:id="129" w:author="Pečová, Renáta" w:date="2026-01-08T10:58:00Z" w16du:dateUtc="2026-01-08T09:58:00Z">
        <w:del w:id="130" w:author="Dvořáková, Veronika" w:date="2026-01-26T12:48:00Z" w16du:dateUtc="2026-01-26T11:48:00Z">
          <w:r w:rsidR="004A05DE" w:rsidRPr="00C41BAD" w:rsidDel="00C41BAD">
            <w:rPr>
              <w:rFonts w:ascii="Arial" w:hAnsi="Arial" w:cs="Arial"/>
              <w:bCs w:val="0"/>
              <w:sz w:val="19"/>
              <w:szCs w:val="19"/>
            </w:rPr>
            <w:delText xml:space="preserve">. </w:delText>
          </w:r>
        </w:del>
      </w:ins>
      <w:ins w:id="131" w:author="Dvořáková, Veronika" w:date="2026-01-26T12:49:00Z" w16du:dateUtc="2026-01-26T11:49:00Z">
        <w:r w:rsidR="00C41BAD" w:rsidRPr="000F7D98">
          <w:rPr>
            <w:rFonts w:ascii="Arial" w:hAnsi="Arial" w:cs="Arial"/>
            <w:sz w:val="19"/>
            <w:szCs w:val="19"/>
          </w:rPr>
          <w:t xml:space="preserve">Záloh </w:t>
        </w:r>
      </w:ins>
      <w:ins w:id="132" w:author="Pečová, Renáta" w:date="2026-01-27T12:08:00Z" w16du:dateUtc="2026-01-27T11:08:00Z">
        <w:r w:rsidR="000F7D98">
          <w:rPr>
            <w:rFonts w:ascii="Arial" w:hAnsi="Arial" w:cs="Arial"/>
            <w:sz w:val="19"/>
            <w:szCs w:val="19"/>
          </w:rPr>
          <w:t xml:space="preserve">je </w:t>
        </w:r>
      </w:ins>
      <w:ins w:id="133" w:author="Pečová, Renáta" w:date="2026-01-27T12:09:00Z" w16du:dateUtc="2026-01-27T11:09:00Z">
        <w:r w:rsidR="000F7D98">
          <w:rPr>
            <w:rFonts w:ascii="Arial" w:hAnsi="Arial" w:cs="Arial"/>
            <w:b/>
            <w:bCs w:val="0"/>
            <w:sz w:val="19"/>
            <w:szCs w:val="19"/>
          </w:rPr>
          <w:t>akceptovaný</w:t>
        </w:r>
      </w:ins>
      <w:ins w:id="134" w:author="Dvořáková, Veronika" w:date="2026-01-26T12:48:00Z" w16du:dateUtc="2026-01-26T11:48:00Z">
        <w:r w:rsidR="00C41BAD" w:rsidRPr="000F7D98">
          <w:rPr>
            <w:rFonts w:ascii="Arial" w:hAnsi="Arial" w:cs="Arial"/>
            <w:b/>
            <w:bCs w:val="0"/>
            <w:sz w:val="19"/>
            <w:szCs w:val="19"/>
          </w:rPr>
          <w:t xml:space="preserve"> Poskytovateľ</w:t>
        </w:r>
        <w:del w:id="135" w:author="Pečová, Renáta" w:date="2026-01-27T12:08:00Z" w16du:dateUtc="2026-01-27T11:08:00Z">
          <w:r w:rsidR="00C41BAD" w:rsidRPr="000F7D98" w:rsidDel="000F7D98">
            <w:rPr>
              <w:rFonts w:ascii="Arial" w:hAnsi="Arial" w:cs="Arial"/>
              <w:b/>
              <w:bCs w:val="0"/>
              <w:sz w:val="19"/>
              <w:szCs w:val="19"/>
            </w:rPr>
            <w:delText>a</w:delText>
          </w:r>
        </w:del>
      </w:ins>
      <w:ins w:id="136" w:author="Pečová, Renáta" w:date="2026-01-27T12:08:00Z" w16du:dateUtc="2026-01-27T11:08:00Z">
        <w:r w:rsidR="000F7D98" w:rsidRPr="000F7D98">
          <w:rPr>
            <w:rFonts w:ascii="Arial" w:hAnsi="Arial" w:cs="Arial"/>
            <w:b/>
            <w:bCs w:val="0"/>
            <w:sz w:val="19"/>
            <w:szCs w:val="19"/>
          </w:rPr>
          <w:t>o</w:t>
        </w:r>
      </w:ins>
      <w:ins w:id="137" w:author="Pečová, Renáta" w:date="2026-01-27T12:09:00Z" w16du:dateUtc="2026-01-27T11:09:00Z">
        <w:r w:rsidR="000F7D98" w:rsidRPr="000F7D98">
          <w:rPr>
            <w:rFonts w:ascii="Arial" w:hAnsi="Arial" w:cs="Arial"/>
            <w:b/>
            <w:bCs w:val="0"/>
            <w:sz w:val="19"/>
            <w:szCs w:val="19"/>
          </w:rPr>
          <w:t>m</w:t>
        </w:r>
      </w:ins>
      <w:ins w:id="138" w:author="Dvořáková, Veronika" w:date="2026-01-26T12:48:00Z" w16du:dateUtc="2026-01-26T11:48:00Z">
        <w:r w:rsidR="00C41BAD" w:rsidRPr="000F7D98">
          <w:rPr>
            <w:rFonts w:ascii="Arial" w:hAnsi="Arial" w:cs="Arial"/>
            <w:sz w:val="19"/>
            <w:szCs w:val="19"/>
          </w:rPr>
          <w:t>. Poskytovateľ je oprávnený odmietnuť navrhovaný záloh, ak existuje závažný dôvod, pre ktorý ho nemožno považovať za akceptovateľné zabezpečenie svojej pohľadávky. Za takýto dôvod sa považuje najmä skutočnosť, že záloh nie je komerčne využiteľný alebo ide o majetok slúžiaci na poskytovanie sociálnej pomoci alebo zdravotnej starostlivosti. Poskytovateľ tento dôvod oznámi Prijímateľovi.</w:t>
        </w:r>
      </w:ins>
    </w:p>
    <w:p w14:paraId="551646D3" w14:textId="1125646B" w:rsidR="006876D9" w:rsidRPr="003B5827" w:rsidRDefault="006876D9" w:rsidP="00277533">
      <w:pPr>
        <w:pStyle w:val="Zarkazkladnhotextu"/>
        <w:numPr>
          <w:ilvl w:val="0"/>
          <w:numId w:val="7"/>
        </w:numPr>
        <w:tabs>
          <w:tab w:val="clear" w:pos="720"/>
        </w:tabs>
        <w:spacing w:after="120"/>
        <w:ind w:left="284" w:hanging="284"/>
        <w:rPr>
          <w:rFonts w:ascii="Arial" w:hAnsi="Arial" w:cs="Arial"/>
          <w:sz w:val="19"/>
          <w:szCs w:val="19"/>
        </w:rPr>
      </w:pPr>
      <w:r w:rsidRPr="003B5827">
        <w:rPr>
          <w:rFonts w:ascii="Arial" w:hAnsi="Arial" w:cs="Arial"/>
          <w:sz w:val="19"/>
          <w:szCs w:val="19"/>
        </w:rPr>
        <w:t xml:space="preserve">Pre zriadenie a vznik záložného práva v projekte, ktorého aspoň časť Celkových oprávnených výdavkov a/alebo aspoň časť Neoprávnených výdavkov je financovaná </w:t>
      </w:r>
      <w:r w:rsidRPr="003B5827">
        <w:rPr>
          <w:rFonts w:ascii="Arial" w:hAnsi="Arial" w:cs="Arial"/>
          <w:b/>
          <w:sz w:val="19"/>
          <w:szCs w:val="19"/>
        </w:rPr>
        <w:t>prostredníctvom úveru</w:t>
      </w:r>
      <w:r w:rsidRPr="003B5827">
        <w:rPr>
          <w:rFonts w:ascii="Arial" w:hAnsi="Arial" w:cs="Arial"/>
          <w:sz w:val="19"/>
          <w:szCs w:val="19"/>
        </w:rPr>
        <w:t xml:space="preserve"> poskytnutého Financujúcim subjektom a Prijímateľ poskytuje na zabezpečenie svojich záväzkov zo Zmluvy o NFP a  zo Zmluvy o úvere </w:t>
      </w:r>
      <w:r w:rsidRPr="003B5827">
        <w:rPr>
          <w:rFonts w:ascii="Arial" w:hAnsi="Arial" w:cs="Arial"/>
          <w:b/>
          <w:sz w:val="19"/>
          <w:szCs w:val="19"/>
        </w:rPr>
        <w:t>rovnaký záloh</w:t>
      </w:r>
      <w:r w:rsidRPr="003B5827">
        <w:rPr>
          <w:rFonts w:ascii="Arial" w:hAnsi="Arial" w:cs="Arial"/>
          <w:sz w:val="19"/>
          <w:szCs w:val="19"/>
        </w:rPr>
        <w:t xml:space="preserve"> pre Poskytovateľa aj pre Financujúci subjekt, platia okrem podmienok uvedených v ods. </w:t>
      </w:r>
      <w:r w:rsidR="00C7450C" w:rsidRPr="003B5827">
        <w:rPr>
          <w:rFonts w:ascii="Arial" w:hAnsi="Arial" w:cs="Arial"/>
          <w:sz w:val="19"/>
          <w:szCs w:val="19"/>
          <w:lang w:val="sk-SK"/>
        </w:rPr>
        <w:t>1</w:t>
      </w:r>
      <w:r w:rsidR="00C7450C" w:rsidRPr="003B5827">
        <w:rPr>
          <w:rFonts w:ascii="Arial" w:hAnsi="Arial" w:cs="Arial"/>
          <w:sz w:val="19"/>
          <w:szCs w:val="19"/>
        </w:rPr>
        <w:t xml:space="preserve"> písm. a) až </w:t>
      </w:r>
      <w:r w:rsidR="00C7450C" w:rsidRPr="003B5827">
        <w:rPr>
          <w:rFonts w:ascii="Arial" w:hAnsi="Arial" w:cs="Arial"/>
          <w:sz w:val="19"/>
          <w:szCs w:val="19"/>
          <w:lang w:val="sk-SK"/>
        </w:rPr>
        <w:t>g</w:t>
      </w:r>
      <w:r w:rsidRPr="003B5827">
        <w:rPr>
          <w:rFonts w:ascii="Arial" w:hAnsi="Arial" w:cs="Arial"/>
          <w:sz w:val="19"/>
          <w:szCs w:val="19"/>
        </w:rPr>
        <w:t>) tohto článku kumulatívne aj všetky nasledovné podmienky:</w:t>
      </w:r>
    </w:p>
    <w:p w14:paraId="52A7FBFF" w14:textId="0E76F157" w:rsidR="006876D9" w:rsidRPr="003B5827" w:rsidRDefault="006876D9" w:rsidP="00277533">
      <w:pPr>
        <w:pStyle w:val="Zarkazkladnhotextu"/>
        <w:numPr>
          <w:ilvl w:val="1"/>
          <w:numId w:val="7"/>
        </w:numPr>
        <w:tabs>
          <w:tab w:val="clear" w:pos="1211"/>
        </w:tabs>
        <w:spacing w:after="120"/>
        <w:ind w:left="567" w:hanging="284"/>
        <w:rPr>
          <w:rFonts w:ascii="Arial" w:hAnsi="Arial" w:cs="Arial"/>
          <w:sz w:val="19"/>
          <w:szCs w:val="19"/>
        </w:rPr>
      </w:pPr>
      <w:r w:rsidRPr="003B5827">
        <w:rPr>
          <w:rFonts w:ascii="Arial" w:hAnsi="Arial" w:cs="Arial"/>
          <w:sz w:val="19"/>
          <w:szCs w:val="19"/>
        </w:rPr>
        <w:t xml:space="preserve">Poskytovateľ súhlasí s tým, že Financujúci subjekt zriadi záložné právo ako prednostný záložný veriteľ a Poskytovateľ zriadi záložné právo ako záložný veriteľ </w:t>
      </w:r>
      <w:r w:rsidRPr="003B5827">
        <w:rPr>
          <w:rFonts w:ascii="Arial" w:hAnsi="Arial" w:cs="Arial"/>
          <w:b/>
          <w:sz w:val="19"/>
          <w:szCs w:val="19"/>
        </w:rPr>
        <w:t>druhý v poradí</w:t>
      </w:r>
      <w:r w:rsidRPr="003B5827">
        <w:rPr>
          <w:rFonts w:ascii="Arial" w:hAnsi="Arial" w:cs="Arial"/>
          <w:sz w:val="19"/>
          <w:szCs w:val="19"/>
        </w:rPr>
        <w:t xml:space="preserve">. Financujúci subjekt si môže zriadiť záložné právo aj v ďalšom poradí, za účelom zabezpečenia iných pohľadávok Financujúceho subjektu, ako sú pohľadávky zo Zmluvy o úvere. </w:t>
      </w:r>
    </w:p>
    <w:p w14:paraId="117B3C55" w14:textId="628A0E2C" w:rsidR="006876D9" w:rsidRPr="003B5827" w:rsidRDefault="006876D9" w:rsidP="00277533">
      <w:pPr>
        <w:pStyle w:val="Zarkazkladnhotextu"/>
        <w:numPr>
          <w:ilvl w:val="1"/>
          <w:numId w:val="7"/>
        </w:numPr>
        <w:tabs>
          <w:tab w:val="clear" w:pos="1211"/>
        </w:tabs>
        <w:spacing w:after="120"/>
        <w:ind w:left="567" w:hanging="284"/>
        <w:rPr>
          <w:rFonts w:ascii="Arial" w:hAnsi="Arial" w:cs="Arial"/>
          <w:sz w:val="19"/>
          <w:szCs w:val="19"/>
        </w:rPr>
      </w:pPr>
      <w:r w:rsidRPr="003B5827">
        <w:rPr>
          <w:rFonts w:ascii="Arial" w:hAnsi="Arial" w:cs="Arial"/>
          <w:sz w:val="19"/>
          <w:szCs w:val="19"/>
        </w:rPr>
        <w:t xml:space="preserve">Prijímateľ sa zaväzuje, že bez udelenia predchádzajúceho písomného súhlasu Poskytovateľa a Financujúceho subjektu </w:t>
      </w:r>
      <w:r w:rsidRPr="003B5827">
        <w:rPr>
          <w:rFonts w:ascii="Arial" w:hAnsi="Arial" w:cs="Arial"/>
          <w:b/>
          <w:sz w:val="19"/>
          <w:szCs w:val="19"/>
        </w:rPr>
        <w:t>nezaťaží záloh</w:t>
      </w:r>
      <w:r w:rsidRPr="003B5827">
        <w:rPr>
          <w:rFonts w:ascii="Arial" w:hAnsi="Arial" w:cs="Arial"/>
          <w:sz w:val="19"/>
          <w:szCs w:val="19"/>
        </w:rPr>
        <w:t xml:space="preserve"> zriadením ďalšieho záložného práva v prospech tretej osoby. Porušenie tejto povinnosti sa bude považovať za podstatné porušenie Zmluvy o NFP, v dôsledku ktorého je Prijímateľ povinný vrátiť NFP alebo jeho časť podľa čl. 18 VZP. </w:t>
      </w:r>
    </w:p>
    <w:p w14:paraId="3FC6426D" w14:textId="654E9BC1" w:rsidR="006876D9" w:rsidRPr="003B5827" w:rsidRDefault="006876D9" w:rsidP="00277533">
      <w:pPr>
        <w:pStyle w:val="Zarkazkladnhotextu"/>
        <w:numPr>
          <w:ilvl w:val="1"/>
          <w:numId w:val="7"/>
        </w:numPr>
        <w:tabs>
          <w:tab w:val="clear" w:pos="1211"/>
        </w:tabs>
        <w:spacing w:after="120"/>
        <w:ind w:left="567" w:hanging="284"/>
        <w:rPr>
          <w:rFonts w:ascii="Arial" w:hAnsi="Arial" w:cs="Arial"/>
          <w:sz w:val="19"/>
          <w:szCs w:val="19"/>
        </w:rPr>
      </w:pPr>
      <w:r w:rsidRPr="003B5827">
        <w:rPr>
          <w:rFonts w:ascii="Arial" w:hAnsi="Arial" w:cs="Arial"/>
          <w:b/>
          <w:sz w:val="19"/>
          <w:szCs w:val="19"/>
        </w:rPr>
        <w:t>Hodnota zálohu</w:t>
      </w:r>
      <w:r w:rsidRPr="003B5827">
        <w:rPr>
          <w:rFonts w:ascii="Arial" w:hAnsi="Arial" w:cs="Arial"/>
          <w:sz w:val="19"/>
          <w:szCs w:val="19"/>
        </w:rPr>
        <w:t xml:space="preserve"> musí okrem splnenia podmienky uvedenej v ods. </w:t>
      </w:r>
      <w:r w:rsidR="00470D32" w:rsidRPr="003B5827">
        <w:rPr>
          <w:rFonts w:ascii="Arial" w:hAnsi="Arial" w:cs="Arial"/>
          <w:sz w:val="19"/>
          <w:szCs w:val="19"/>
          <w:lang w:val="sk-SK"/>
        </w:rPr>
        <w:t>1</w:t>
      </w:r>
      <w:r w:rsidR="00470D32" w:rsidRPr="003B5827">
        <w:rPr>
          <w:rFonts w:ascii="Arial" w:hAnsi="Arial" w:cs="Arial"/>
          <w:sz w:val="19"/>
          <w:szCs w:val="19"/>
        </w:rPr>
        <w:t xml:space="preserve"> </w:t>
      </w:r>
      <w:r w:rsidRPr="003B5827">
        <w:rPr>
          <w:rFonts w:ascii="Arial" w:hAnsi="Arial" w:cs="Arial"/>
          <w:sz w:val="19"/>
          <w:szCs w:val="19"/>
        </w:rPr>
        <w:t>písm. g) tohto článku zahŕňať aj výšku pohľadávky Financujúceho subjektu na iný ako Preklenovací úver, t. j. ktorá sa automaticky neznižuje v prípade úhrady NFP alebo jeho časti o túto uhradenú sumu v zmysle pravidiel vyplývajúcich zo Zmluvy o spolupráci a spoločnom postupe medzi Financujúcim subjektom a orgánmi zastupujúcimi Slovenskú republiku.</w:t>
      </w:r>
    </w:p>
    <w:p w14:paraId="33EF1642" w14:textId="13BA18ED" w:rsidR="006876D9" w:rsidRPr="003B5827" w:rsidRDefault="006876D9" w:rsidP="00277533">
      <w:pPr>
        <w:pStyle w:val="Zarkazkladnhotextu"/>
        <w:numPr>
          <w:ilvl w:val="1"/>
          <w:numId w:val="7"/>
        </w:numPr>
        <w:tabs>
          <w:tab w:val="clear" w:pos="1211"/>
        </w:tabs>
        <w:spacing w:after="120"/>
        <w:ind w:left="567" w:hanging="284"/>
        <w:rPr>
          <w:rFonts w:ascii="Arial" w:hAnsi="Arial" w:cs="Arial"/>
          <w:sz w:val="19"/>
          <w:szCs w:val="19"/>
        </w:rPr>
      </w:pPr>
      <w:r w:rsidRPr="003B5827">
        <w:rPr>
          <w:rFonts w:ascii="Arial" w:hAnsi="Arial" w:cs="Arial"/>
          <w:sz w:val="19"/>
          <w:szCs w:val="19"/>
        </w:rPr>
        <w:t>Číselné označenie účtu uvedeného v Zmluve o úvere alebo na inom doklade vystavenom Financujúcim subjektom, na ktorý má byť vyplatený NFP, musí byť totožné s číselným označením účtu uvedeného v Prílohe č. 2 Zmluvy o NFP a v Žiadosti o platbu Prijímateľa. Bez predchádzajúceho písomného súhlasu Financujúceho subjektu nemôže dôjsť k zmene číselného označenia tohto účtu.</w:t>
      </w:r>
    </w:p>
    <w:p w14:paraId="082C56BC" w14:textId="3970E9BF" w:rsidR="006876D9" w:rsidRPr="003B5827" w:rsidRDefault="006876D9" w:rsidP="00277533">
      <w:pPr>
        <w:pStyle w:val="Zarkazkladnhotextu"/>
        <w:numPr>
          <w:ilvl w:val="1"/>
          <w:numId w:val="7"/>
        </w:numPr>
        <w:tabs>
          <w:tab w:val="clear" w:pos="1211"/>
        </w:tabs>
        <w:spacing w:before="0"/>
        <w:ind w:left="567" w:hanging="284"/>
        <w:rPr>
          <w:rFonts w:ascii="Arial" w:hAnsi="Arial" w:cs="Arial"/>
          <w:sz w:val="19"/>
          <w:szCs w:val="19"/>
        </w:rPr>
      </w:pPr>
      <w:r w:rsidRPr="003B5827">
        <w:rPr>
          <w:rFonts w:ascii="Arial" w:hAnsi="Arial" w:cs="Arial"/>
          <w:sz w:val="19"/>
          <w:szCs w:val="19"/>
        </w:rPr>
        <w:t xml:space="preserve">Prijímateľ </w:t>
      </w:r>
      <w:del w:id="139" w:author="Pečová, Renáta" w:date="2026-01-24T19:12:00Z" w16du:dateUtc="2026-01-24T18:12:00Z">
        <w:r w:rsidRPr="003B5827" w:rsidDel="00714A15">
          <w:rPr>
            <w:rFonts w:ascii="Arial" w:hAnsi="Arial" w:cs="Arial"/>
            <w:sz w:val="19"/>
            <w:szCs w:val="19"/>
          </w:rPr>
          <w:delText xml:space="preserve">týmto </w:delText>
        </w:r>
      </w:del>
      <w:r w:rsidRPr="003B5827">
        <w:rPr>
          <w:rFonts w:ascii="Arial" w:hAnsi="Arial" w:cs="Arial"/>
          <w:sz w:val="19"/>
          <w:szCs w:val="19"/>
        </w:rPr>
        <w:t>ude</w:t>
      </w:r>
      <w:del w:id="140" w:author="Pečová, Renáta" w:date="2026-01-24T19:12:00Z" w16du:dateUtc="2026-01-24T18:12:00Z">
        <w:r w:rsidRPr="003B5827" w:rsidDel="00DA1DC3">
          <w:rPr>
            <w:rFonts w:ascii="Arial" w:hAnsi="Arial" w:cs="Arial"/>
            <w:sz w:val="19"/>
            <w:szCs w:val="19"/>
          </w:rPr>
          <w:delText>ľuje</w:delText>
        </w:r>
      </w:del>
      <w:ins w:id="141" w:author="Pečová, Renáta" w:date="2026-01-24T19:12:00Z" w16du:dateUtc="2026-01-24T18:12:00Z">
        <w:r w:rsidR="00DA1DC3">
          <w:rPr>
            <w:rFonts w:ascii="Arial" w:hAnsi="Arial" w:cs="Arial"/>
            <w:sz w:val="19"/>
            <w:szCs w:val="19"/>
          </w:rPr>
          <w:t>lí</w:t>
        </w:r>
      </w:ins>
      <w:r w:rsidRPr="003B5827">
        <w:rPr>
          <w:rFonts w:ascii="Arial" w:hAnsi="Arial" w:cs="Arial"/>
          <w:sz w:val="19"/>
          <w:szCs w:val="19"/>
        </w:rPr>
        <w:t xml:space="preserve"> Poskytovateľovi súhlas s poskytnutím akýchkoľvek údajov a informácii týkajúcich sa Zmluvy o NFP alebo iných zmlúv uzavretých medzi Prijímateľom a Poskytovateľom v nadväznosti na Zmluvu o NFP, vrátane osobných údajov požívajúcich ochranu podľa osobitných predpisov</w:t>
      </w:r>
      <w:del w:id="142" w:author="Pečová, Renáta" w:date="2026-01-24T19:11:00Z" w16du:dateUtc="2026-01-24T18:11:00Z">
        <w:r w:rsidRPr="003B5827" w:rsidDel="00714A15">
          <w:rPr>
            <w:rFonts w:ascii="Arial" w:hAnsi="Arial" w:cs="Arial"/>
            <w:sz w:val="19"/>
            <w:szCs w:val="19"/>
          </w:rPr>
          <w:delText>,</w:delText>
        </w:r>
      </w:del>
      <w:r w:rsidRPr="003B5827">
        <w:rPr>
          <w:rFonts w:ascii="Arial" w:hAnsi="Arial" w:cs="Arial"/>
          <w:sz w:val="19"/>
          <w:szCs w:val="19"/>
        </w:rPr>
        <w:t xml:space="preserve"> Financujúcemu subjektu.</w:t>
      </w:r>
    </w:p>
    <w:p w14:paraId="5A40E8B7" w14:textId="10A486FC" w:rsidR="00D50E82" w:rsidRPr="0066523A" w:rsidRDefault="006876D9" w:rsidP="00277533">
      <w:pPr>
        <w:pStyle w:val="Odsekzoznamu"/>
        <w:numPr>
          <w:ilvl w:val="0"/>
          <w:numId w:val="7"/>
        </w:numPr>
        <w:tabs>
          <w:tab w:val="clear" w:pos="720"/>
        </w:tabs>
        <w:spacing w:before="120" w:after="0" w:line="240" w:lineRule="auto"/>
        <w:ind w:left="284" w:hanging="284"/>
        <w:contextualSpacing w:val="0"/>
        <w:rPr>
          <w:rFonts w:ascii="Arial" w:eastAsia="Times New Roman" w:hAnsi="Arial" w:cs="Arial"/>
          <w:bCs/>
          <w:sz w:val="19"/>
          <w:szCs w:val="19"/>
          <w:lang w:val="x-none" w:eastAsia="x-none"/>
        </w:rPr>
      </w:pPr>
      <w:r w:rsidRPr="00277533">
        <w:rPr>
          <w:rFonts w:ascii="Arial" w:eastAsia="Times New Roman" w:hAnsi="Arial" w:cs="Arial"/>
          <w:bCs/>
          <w:sz w:val="19"/>
          <w:szCs w:val="19"/>
          <w:lang w:val="x-none" w:eastAsia="x-none"/>
        </w:rPr>
        <w:t xml:space="preserve">V zmysle </w:t>
      </w:r>
      <w:r w:rsidRPr="003B5827">
        <w:rPr>
          <w:rFonts w:ascii="Arial" w:eastAsia="Times New Roman" w:hAnsi="Arial" w:cs="Arial"/>
          <w:bCs/>
          <w:sz w:val="19"/>
          <w:szCs w:val="19"/>
          <w:lang w:val="x-none" w:eastAsia="x-none"/>
        </w:rPr>
        <w:t>článku</w:t>
      </w:r>
      <w:r w:rsidRPr="00277533">
        <w:rPr>
          <w:rFonts w:ascii="Arial" w:eastAsia="Times New Roman" w:hAnsi="Arial" w:cs="Arial"/>
          <w:bCs/>
          <w:sz w:val="19"/>
          <w:szCs w:val="19"/>
          <w:lang w:val="x-none" w:eastAsia="x-none"/>
        </w:rPr>
        <w:t xml:space="preserve"> 14 ods. 6 </w:t>
      </w:r>
      <w:r w:rsidRPr="0066523A">
        <w:rPr>
          <w:rFonts w:ascii="Arial" w:eastAsia="Times New Roman" w:hAnsi="Arial" w:cs="Arial"/>
          <w:bCs/>
          <w:sz w:val="19"/>
          <w:szCs w:val="19"/>
          <w:lang w:val="x-none" w:eastAsia="x-none"/>
        </w:rPr>
        <w:t>VZP platí</w:t>
      </w:r>
      <w:ins w:id="143" w:author="Autor">
        <w:r w:rsidR="007A7653">
          <w:rPr>
            <w:rFonts w:ascii="Arial" w:eastAsia="Times New Roman" w:hAnsi="Arial" w:cs="Arial"/>
            <w:bCs/>
            <w:sz w:val="19"/>
            <w:szCs w:val="19"/>
            <w:lang w:val="x-none" w:eastAsia="x-none"/>
          </w:rPr>
          <w:t>, že</w:t>
        </w:r>
      </w:ins>
      <w:r w:rsidRPr="0066523A">
        <w:rPr>
          <w:rFonts w:ascii="Arial" w:eastAsia="Times New Roman" w:hAnsi="Arial" w:cs="Arial"/>
          <w:bCs/>
          <w:sz w:val="19"/>
          <w:szCs w:val="19"/>
          <w:lang w:val="x-none" w:eastAsia="x-none"/>
        </w:rPr>
        <w:t>:</w:t>
      </w:r>
    </w:p>
    <w:p w14:paraId="2D55407E" w14:textId="65E665BE" w:rsidR="006876D9" w:rsidRPr="0066523A" w:rsidRDefault="006876D9" w:rsidP="00277533">
      <w:pPr>
        <w:pStyle w:val="Bezriadkovania"/>
        <w:numPr>
          <w:ilvl w:val="1"/>
          <w:numId w:val="7"/>
        </w:numPr>
        <w:tabs>
          <w:tab w:val="clear" w:pos="1211"/>
        </w:tabs>
        <w:spacing w:before="120"/>
        <w:ind w:left="567" w:hanging="284"/>
        <w:jc w:val="both"/>
        <w:rPr>
          <w:rFonts w:ascii="Arial" w:eastAsia="Times New Roman" w:hAnsi="Arial" w:cs="Arial"/>
          <w:bCs/>
          <w:sz w:val="19"/>
          <w:szCs w:val="19"/>
          <w:lang w:val="x-none" w:eastAsia="x-none"/>
        </w:rPr>
      </w:pPr>
      <w:r w:rsidRPr="0066523A">
        <w:rPr>
          <w:rFonts w:ascii="Arial" w:eastAsia="Times New Roman" w:hAnsi="Arial" w:cs="Arial"/>
          <w:bCs/>
          <w:sz w:val="19"/>
          <w:szCs w:val="19"/>
          <w:lang w:val="x-none" w:eastAsia="x-none"/>
        </w:rPr>
        <w:t>porušenie Zmluvy o úvere zo strany Prijímateľa, alebo</w:t>
      </w:r>
    </w:p>
    <w:p w14:paraId="3A97EB21" w14:textId="77777777" w:rsidR="006876D9" w:rsidRPr="0066523A" w:rsidRDefault="006876D9" w:rsidP="00277533">
      <w:pPr>
        <w:pStyle w:val="Bezriadkovania"/>
        <w:numPr>
          <w:ilvl w:val="1"/>
          <w:numId w:val="7"/>
        </w:numPr>
        <w:tabs>
          <w:tab w:val="clear" w:pos="1211"/>
        </w:tabs>
        <w:spacing w:before="120"/>
        <w:ind w:left="567" w:hanging="284"/>
        <w:jc w:val="both"/>
        <w:rPr>
          <w:rFonts w:ascii="Arial" w:eastAsia="Times New Roman" w:hAnsi="Arial" w:cs="Arial"/>
          <w:bCs/>
          <w:sz w:val="19"/>
          <w:szCs w:val="19"/>
          <w:lang w:val="x-none" w:eastAsia="x-none"/>
        </w:rPr>
      </w:pPr>
      <w:r w:rsidRPr="0066523A">
        <w:rPr>
          <w:rFonts w:ascii="Arial" w:eastAsia="Times New Roman" w:hAnsi="Arial" w:cs="Arial"/>
          <w:bCs/>
          <w:sz w:val="19"/>
          <w:szCs w:val="19"/>
          <w:lang w:val="x-none" w:eastAsia="x-none"/>
        </w:rPr>
        <w:t>odstúpenie Financujúceho subjektu od Zmluvy o úvere, alebo</w:t>
      </w:r>
    </w:p>
    <w:p w14:paraId="71242428" w14:textId="77777777" w:rsidR="006876D9" w:rsidRPr="0066523A" w:rsidRDefault="006876D9" w:rsidP="00277533">
      <w:pPr>
        <w:pStyle w:val="Bezriadkovania"/>
        <w:numPr>
          <w:ilvl w:val="1"/>
          <w:numId w:val="7"/>
        </w:numPr>
        <w:tabs>
          <w:tab w:val="clear" w:pos="1211"/>
        </w:tabs>
        <w:spacing w:before="120"/>
        <w:ind w:left="567" w:hanging="284"/>
        <w:jc w:val="both"/>
        <w:rPr>
          <w:rFonts w:ascii="Arial" w:eastAsia="Times New Roman" w:hAnsi="Arial" w:cs="Arial"/>
          <w:bCs/>
          <w:sz w:val="19"/>
          <w:szCs w:val="19"/>
          <w:lang w:val="x-none" w:eastAsia="x-none"/>
        </w:rPr>
      </w:pPr>
      <w:r w:rsidRPr="0066523A">
        <w:rPr>
          <w:rFonts w:ascii="Arial" w:eastAsia="Times New Roman" w:hAnsi="Arial" w:cs="Arial"/>
          <w:bCs/>
          <w:sz w:val="19"/>
          <w:szCs w:val="19"/>
          <w:lang w:val="x-none" w:eastAsia="x-none"/>
        </w:rPr>
        <w:t>vyhlásenie predčasnej splatnosti pohľadávky Financujúceho subjektu zo Zmluvy o úvere, ktoré:</w:t>
      </w:r>
    </w:p>
    <w:p w14:paraId="128C0433" w14:textId="39BCF773" w:rsidR="006876D9" w:rsidRDefault="006876D9" w:rsidP="00277533">
      <w:pPr>
        <w:pStyle w:val="Bezriadkovania"/>
        <w:numPr>
          <w:ilvl w:val="2"/>
          <w:numId w:val="7"/>
        </w:numPr>
        <w:tabs>
          <w:tab w:val="clear" w:pos="2700"/>
        </w:tabs>
        <w:spacing w:before="120"/>
        <w:ind w:left="851" w:hanging="284"/>
        <w:jc w:val="both"/>
        <w:rPr>
          <w:rFonts w:ascii="Arial" w:eastAsia="Times New Roman" w:hAnsi="Arial" w:cs="Arial"/>
          <w:bCs/>
          <w:sz w:val="19"/>
          <w:szCs w:val="19"/>
          <w:lang w:val="x-none" w:eastAsia="x-none"/>
        </w:rPr>
      </w:pPr>
      <w:r w:rsidRPr="0066523A">
        <w:rPr>
          <w:rFonts w:ascii="Arial" w:eastAsia="Times New Roman" w:hAnsi="Arial" w:cs="Arial"/>
          <w:bCs/>
          <w:sz w:val="19"/>
          <w:szCs w:val="19"/>
          <w:lang w:val="x-none" w:eastAsia="x-none"/>
        </w:rPr>
        <w:lastRenderedPageBreak/>
        <w:t xml:space="preserve">má alebo môže mať za následok speňaženie spoločného zálohu Poskytovateľa a Financujúceho subjektu v rámci výkonu záložného práva alebo </w:t>
      </w:r>
    </w:p>
    <w:p w14:paraId="110DAE60" w14:textId="7D16DF1C" w:rsidR="006876D9" w:rsidRPr="003E39E4" w:rsidRDefault="006876D9" w:rsidP="00277533">
      <w:pPr>
        <w:pStyle w:val="Bezriadkovania"/>
        <w:numPr>
          <w:ilvl w:val="2"/>
          <w:numId w:val="7"/>
        </w:numPr>
        <w:tabs>
          <w:tab w:val="clear" w:pos="2700"/>
        </w:tabs>
        <w:spacing w:before="120"/>
        <w:ind w:left="851" w:hanging="284"/>
        <w:jc w:val="both"/>
        <w:rPr>
          <w:rFonts w:ascii="Arial" w:eastAsia="Times New Roman" w:hAnsi="Arial" w:cs="Arial"/>
          <w:bCs/>
          <w:sz w:val="19"/>
          <w:szCs w:val="19"/>
          <w:lang w:val="x-none" w:eastAsia="x-none"/>
        </w:rPr>
      </w:pPr>
      <w:r w:rsidRPr="003E39E4">
        <w:rPr>
          <w:rFonts w:ascii="Arial" w:eastAsia="Times New Roman" w:hAnsi="Arial" w:cs="Arial"/>
          <w:bCs/>
          <w:sz w:val="19"/>
          <w:szCs w:val="19"/>
          <w:lang w:val="x-none" w:eastAsia="x-none"/>
        </w:rPr>
        <w:t xml:space="preserve">spôsobí neschopnosť Prijímateľa preukázať zdroje financovania aspoň časti Oprávnených výdavkov podľa schválenej intenzity pomoci a/alebo sumy všetkých Neoprávnených výdavkov v zmysle Zmluvy o NFP na základe výzvy Poskytovateľa, </w:t>
      </w:r>
    </w:p>
    <w:p w14:paraId="22E7CC15" w14:textId="6AB10EBC" w:rsidR="009F70C8" w:rsidRPr="003B5827" w:rsidRDefault="006876D9" w:rsidP="00277533">
      <w:pPr>
        <w:pStyle w:val="Bezriadkovania"/>
        <w:spacing w:before="120" w:after="120"/>
        <w:ind w:left="284"/>
        <w:jc w:val="both"/>
        <w:rPr>
          <w:rFonts w:ascii="Arial" w:eastAsiaTheme="minorHAnsi" w:hAnsi="Arial" w:cs="Arial"/>
          <w:sz w:val="19"/>
          <w:szCs w:val="19"/>
        </w:rPr>
      </w:pPr>
      <w:r w:rsidRPr="0066523A">
        <w:rPr>
          <w:rFonts w:ascii="Arial" w:eastAsia="Times New Roman" w:hAnsi="Arial" w:cs="Arial"/>
          <w:bCs/>
          <w:sz w:val="19"/>
          <w:szCs w:val="19"/>
          <w:lang w:val="x-none" w:eastAsia="x-none"/>
        </w:rPr>
        <w:t>predstavuje podstatné porušenie</w:t>
      </w:r>
      <w:r w:rsidRPr="003B5827">
        <w:rPr>
          <w:rFonts w:ascii="Arial" w:eastAsiaTheme="minorHAnsi" w:hAnsi="Arial" w:cs="Arial"/>
          <w:sz w:val="19"/>
          <w:szCs w:val="19"/>
        </w:rPr>
        <w:t xml:space="preserve"> Zmluvy o NFP, v dôsledku ktorého je Prijímateľ povinný vrátiť NFP alebo jeho časť podľa čl. 18 VZP</w:t>
      </w:r>
      <w:r w:rsidR="009F70C8" w:rsidRPr="003B5827">
        <w:rPr>
          <w:rFonts w:ascii="Arial" w:eastAsiaTheme="minorHAnsi" w:hAnsi="Arial" w:cs="Arial"/>
          <w:sz w:val="19"/>
          <w:szCs w:val="19"/>
        </w:rPr>
        <w:t>.</w:t>
      </w:r>
    </w:p>
    <w:p w14:paraId="3A120A1D" w14:textId="77777777" w:rsidR="005C1D82" w:rsidRDefault="009F70C8" w:rsidP="00277533">
      <w:pPr>
        <w:pStyle w:val="Odsekzoznamu"/>
        <w:numPr>
          <w:ilvl w:val="0"/>
          <w:numId w:val="7"/>
        </w:numPr>
        <w:tabs>
          <w:tab w:val="clear" w:pos="720"/>
        </w:tabs>
        <w:spacing w:before="120" w:after="120" w:line="240" w:lineRule="auto"/>
        <w:ind w:left="284" w:hanging="284"/>
        <w:contextualSpacing w:val="0"/>
        <w:jc w:val="both"/>
        <w:rPr>
          <w:ins w:id="144" w:author="Pečová, Renáta" w:date="2026-01-08T09:38:00Z" w16du:dateUtc="2026-01-08T08:38:00Z"/>
          <w:rFonts w:ascii="Arial" w:hAnsi="Arial" w:cs="Arial"/>
          <w:sz w:val="19"/>
          <w:szCs w:val="19"/>
        </w:rPr>
      </w:pPr>
      <w:r w:rsidRPr="003B5827">
        <w:rPr>
          <w:rFonts w:ascii="Arial" w:hAnsi="Arial" w:cs="Arial"/>
          <w:sz w:val="19"/>
          <w:szCs w:val="19"/>
        </w:rPr>
        <w:t xml:space="preserve">Zriadenie záložného práva sa uskutoční na základe </w:t>
      </w:r>
      <w:r w:rsidR="00E87120" w:rsidRPr="003B5827">
        <w:rPr>
          <w:rFonts w:ascii="Arial" w:hAnsi="Arial" w:cs="Arial"/>
          <w:sz w:val="19"/>
          <w:szCs w:val="19"/>
        </w:rPr>
        <w:t>Z</w:t>
      </w:r>
      <w:r w:rsidRPr="003B5827">
        <w:rPr>
          <w:rFonts w:ascii="Arial" w:hAnsi="Arial" w:cs="Arial"/>
          <w:sz w:val="19"/>
          <w:szCs w:val="19"/>
        </w:rPr>
        <w:t>mluvy o zriadení záložného práva (ďalej aj „záložná zmluva“), ktorej návrh vypracuje Poskytovateľ na základe podkladov poskytnutých Prijímateľom k zálohu, ktorý bude Poskytovateľ</w:t>
      </w:r>
      <w:r w:rsidRPr="003B5827">
        <w:rPr>
          <w:rFonts w:ascii="Arial" w:hAnsi="Arial" w:cs="Arial"/>
          <w:b/>
          <w:sz w:val="19"/>
          <w:szCs w:val="19"/>
        </w:rPr>
        <w:t xml:space="preserve"> akceptovať</w:t>
      </w:r>
      <w:r w:rsidRPr="003B5827">
        <w:rPr>
          <w:rFonts w:ascii="Arial" w:hAnsi="Arial" w:cs="Arial"/>
          <w:sz w:val="19"/>
          <w:szCs w:val="19"/>
        </w:rPr>
        <w:t>.</w:t>
      </w:r>
      <w:ins w:id="145" w:author="Pečová, Renáta" w:date="2026-01-08T09:34:00Z" w16du:dateUtc="2026-01-08T08:34:00Z">
        <w:r w:rsidR="005C1D82">
          <w:rPr>
            <w:rFonts w:ascii="Arial" w:hAnsi="Arial" w:cs="Arial"/>
            <w:sz w:val="19"/>
            <w:szCs w:val="19"/>
          </w:rPr>
          <w:t xml:space="preserve"> </w:t>
        </w:r>
      </w:ins>
    </w:p>
    <w:p w14:paraId="093C727E" w14:textId="77777777" w:rsidR="00384A72" w:rsidRPr="003B5827" w:rsidRDefault="00384A72" w:rsidP="00762BFF">
      <w:pPr>
        <w:pStyle w:val="Odsekzoznamu"/>
        <w:numPr>
          <w:ilvl w:val="0"/>
          <w:numId w:val="7"/>
        </w:numPr>
        <w:tabs>
          <w:tab w:val="clear" w:pos="720"/>
        </w:tabs>
        <w:spacing w:before="120" w:after="120" w:line="240" w:lineRule="auto"/>
        <w:ind w:left="284" w:hanging="284"/>
        <w:contextualSpacing w:val="0"/>
        <w:jc w:val="both"/>
        <w:rPr>
          <w:moveTo w:id="146" w:author="Pečová, Renáta" w:date="2026-01-08T09:49:00Z" w16du:dateUtc="2026-01-08T08:49:00Z"/>
          <w:rFonts w:ascii="Arial" w:hAnsi="Arial" w:cs="Arial"/>
          <w:sz w:val="19"/>
          <w:szCs w:val="19"/>
        </w:rPr>
      </w:pPr>
      <w:moveToRangeStart w:id="147" w:author="Pečová, Renáta" w:date="2026-01-08T09:49:00Z" w:name="move218758170"/>
      <w:moveTo w:id="148" w:author="Pečová, Renáta" w:date="2026-01-08T09:49:00Z" w16du:dateUtc="2026-01-08T08:49:00Z">
        <w:r w:rsidRPr="003B5827">
          <w:rPr>
            <w:rFonts w:ascii="Arial" w:hAnsi="Arial" w:cs="Arial"/>
            <w:sz w:val="19"/>
            <w:szCs w:val="19"/>
          </w:rPr>
          <w:t xml:space="preserve">K zriadeniu záložného práva môže dôjsť aj </w:t>
        </w:r>
        <w:r w:rsidRPr="00762BFF">
          <w:rPr>
            <w:rFonts w:ascii="Arial" w:hAnsi="Arial" w:cs="Arial"/>
            <w:sz w:val="19"/>
            <w:szCs w:val="19"/>
          </w:rPr>
          <w:t>postupne</w:t>
        </w:r>
        <w:r w:rsidRPr="003B5827">
          <w:rPr>
            <w:rFonts w:ascii="Arial" w:hAnsi="Arial" w:cs="Arial"/>
            <w:sz w:val="19"/>
            <w:szCs w:val="19"/>
          </w:rPr>
          <w:t>, a to v prípade postupného vyplácania NFP.</w:t>
        </w:r>
      </w:moveTo>
    </w:p>
    <w:p w14:paraId="6F00F73B" w14:textId="77777777" w:rsidR="00384A72" w:rsidRDefault="00384A72" w:rsidP="00762BFF">
      <w:pPr>
        <w:pStyle w:val="Odsekzoznamu"/>
        <w:numPr>
          <w:ilvl w:val="0"/>
          <w:numId w:val="7"/>
        </w:numPr>
        <w:tabs>
          <w:tab w:val="clear" w:pos="720"/>
        </w:tabs>
        <w:spacing w:before="120" w:after="120" w:line="240" w:lineRule="auto"/>
        <w:ind w:left="284" w:hanging="284"/>
        <w:contextualSpacing w:val="0"/>
        <w:jc w:val="both"/>
        <w:rPr>
          <w:ins w:id="149" w:author="Dvořáková, Veronika" w:date="2026-01-21T10:09:00Z" w16du:dateUtc="2026-01-21T09:09:00Z"/>
          <w:rFonts w:ascii="Arial" w:hAnsi="Arial" w:cs="Arial"/>
          <w:sz w:val="19"/>
          <w:szCs w:val="19"/>
        </w:rPr>
      </w:pPr>
      <w:moveTo w:id="150" w:author="Pečová, Renáta" w:date="2026-01-08T09:49:00Z" w16du:dateUtc="2026-01-08T08:49:00Z">
        <w:r w:rsidRPr="003B5827">
          <w:rPr>
            <w:rFonts w:ascii="Arial" w:hAnsi="Arial" w:cs="Arial"/>
            <w:sz w:val="19"/>
            <w:szCs w:val="19"/>
          </w:rPr>
          <w:t xml:space="preserve">Ak sú zálohom hnuteľné veci, Prijímateľ je povinný oznamovať Poskytovateľovi </w:t>
        </w:r>
        <w:r w:rsidRPr="00762BFF">
          <w:rPr>
            <w:rFonts w:ascii="Arial" w:hAnsi="Arial" w:cs="Arial"/>
            <w:sz w:val="19"/>
            <w:szCs w:val="19"/>
          </w:rPr>
          <w:t>každú zmenu miesta</w:t>
        </w:r>
        <w:r w:rsidRPr="003B5827">
          <w:rPr>
            <w:rFonts w:ascii="Arial" w:hAnsi="Arial" w:cs="Arial"/>
            <w:sz w:val="19"/>
            <w:szCs w:val="19"/>
          </w:rPr>
          <w:t xml:space="preserve">, kde sa nachádzajú, a to </w:t>
        </w:r>
        <w:r w:rsidRPr="00762BFF">
          <w:rPr>
            <w:rFonts w:ascii="Arial" w:hAnsi="Arial" w:cs="Arial"/>
            <w:sz w:val="19"/>
            <w:szCs w:val="19"/>
          </w:rPr>
          <w:t>do troch kalendárnych dní</w:t>
        </w:r>
        <w:r w:rsidRPr="003B5827">
          <w:rPr>
            <w:rFonts w:ascii="Arial" w:hAnsi="Arial" w:cs="Arial"/>
            <w:sz w:val="19"/>
            <w:szCs w:val="19"/>
          </w:rPr>
          <w:t xml:space="preserve"> po vykonaní zmeny miesta uvedeného v záložnej zmluve.</w:t>
        </w:r>
      </w:moveTo>
    </w:p>
    <w:p w14:paraId="221F471C" w14:textId="222C08C4" w:rsidR="00966281" w:rsidRDefault="00DA1DC3" w:rsidP="00966281">
      <w:pPr>
        <w:pStyle w:val="Odsekzoznamu"/>
        <w:numPr>
          <w:ilvl w:val="0"/>
          <w:numId w:val="7"/>
        </w:numPr>
        <w:tabs>
          <w:tab w:val="clear" w:pos="720"/>
        </w:tabs>
        <w:spacing w:before="120" w:after="120" w:line="240" w:lineRule="auto"/>
        <w:ind w:left="284" w:hanging="284"/>
        <w:contextualSpacing w:val="0"/>
        <w:jc w:val="both"/>
        <w:rPr>
          <w:ins w:id="151" w:author="Pečová, Renáta" w:date="2026-01-24T19:40:00Z" w16du:dateUtc="2026-01-24T18:40:00Z"/>
          <w:rFonts w:ascii="Arial" w:hAnsi="Arial" w:cs="Arial"/>
          <w:sz w:val="19"/>
          <w:szCs w:val="19"/>
        </w:rPr>
      </w:pPr>
      <w:ins w:id="152" w:author="Pečová, Renáta" w:date="2026-01-24T19:22:00Z" w16du:dateUtc="2026-01-24T18:22:00Z">
        <w:r w:rsidRPr="000F7D98">
          <w:rPr>
            <w:rFonts w:ascii="Arial" w:hAnsi="Arial" w:cs="Arial"/>
            <w:sz w:val="19"/>
            <w:szCs w:val="19"/>
          </w:rPr>
          <w:t xml:space="preserve">Ak je predmetom </w:t>
        </w:r>
        <w:r w:rsidR="00F1086A" w:rsidRPr="000F7D98">
          <w:rPr>
            <w:rFonts w:ascii="Arial" w:hAnsi="Arial" w:cs="Arial"/>
            <w:sz w:val="19"/>
            <w:szCs w:val="19"/>
          </w:rPr>
          <w:t xml:space="preserve">záložného práva nehnuteľnosť, </w:t>
        </w:r>
      </w:ins>
      <w:ins w:id="153" w:author="Dvořáková, Veronika" w:date="2026-01-21T10:09:00Z" w16du:dateUtc="2026-01-21T09:09:00Z">
        <w:r w:rsidR="002A67C4" w:rsidRPr="000F7D98">
          <w:rPr>
            <w:rFonts w:ascii="Arial" w:hAnsi="Arial" w:cs="Arial"/>
            <w:b/>
            <w:bCs/>
            <w:sz w:val="19"/>
            <w:szCs w:val="19"/>
          </w:rPr>
          <w:t xml:space="preserve">Poskytovateľ nebude akceptovať ako predmet zabezpečenia </w:t>
        </w:r>
      </w:ins>
      <w:ins w:id="154" w:author="Pečová, Renáta" w:date="2026-01-24T19:23:00Z" w16du:dateUtc="2026-01-24T18:23:00Z">
        <w:r w:rsidR="00F1086A" w:rsidRPr="000F7D98">
          <w:rPr>
            <w:rFonts w:ascii="Arial" w:hAnsi="Arial" w:cs="Arial"/>
            <w:b/>
            <w:bCs/>
            <w:sz w:val="19"/>
            <w:szCs w:val="19"/>
          </w:rPr>
          <w:t>len</w:t>
        </w:r>
      </w:ins>
      <w:ins w:id="155" w:author="Dvořáková, Veronika" w:date="2026-01-21T10:09:00Z" w16du:dateUtc="2026-01-21T09:09:00Z">
        <w:r w:rsidR="002A67C4" w:rsidRPr="000F7D98">
          <w:rPr>
            <w:rFonts w:ascii="Arial" w:hAnsi="Arial" w:cs="Arial"/>
            <w:b/>
            <w:bCs/>
            <w:sz w:val="19"/>
            <w:szCs w:val="19"/>
          </w:rPr>
          <w:t xml:space="preserve"> stavbu bez pozemku</w:t>
        </w:r>
      </w:ins>
      <w:ins w:id="156" w:author="Dvořáková, Veronika" w:date="2026-01-21T10:10:00Z" w16du:dateUtc="2026-01-21T09:10:00Z">
        <w:r w:rsidR="002A67C4" w:rsidRPr="000F7D98">
          <w:rPr>
            <w:rFonts w:ascii="Arial" w:hAnsi="Arial" w:cs="Arial"/>
            <w:b/>
            <w:bCs/>
            <w:sz w:val="19"/>
            <w:szCs w:val="19"/>
          </w:rPr>
          <w:t>, na ktorom sa stavba nachádza</w:t>
        </w:r>
      </w:ins>
      <w:ins w:id="157" w:author="Pečová, Renáta" w:date="2026-01-24T19:25:00Z" w16du:dateUtc="2026-01-24T18:25:00Z">
        <w:r w:rsidR="00F1086A" w:rsidRPr="000F7D98">
          <w:rPr>
            <w:rFonts w:ascii="Arial" w:hAnsi="Arial" w:cs="Arial"/>
            <w:b/>
            <w:bCs/>
            <w:sz w:val="19"/>
            <w:szCs w:val="19"/>
          </w:rPr>
          <w:t xml:space="preserve"> </w:t>
        </w:r>
      </w:ins>
      <w:ins w:id="158" w:author="Pečová, Renáta" w:date="2026-01-24T19:26:00Z" w16du:dateUtc="2026-01-24T18:26:00Z">
        <w:r w:rsidR="00F1086A" w:rsidRPr="000F7D98">
          <w:rPr>
            <w:rFonts w:ascii="Arial" w:hAnsi="Arial" w:cs="Arial"/>
            <w:b/>
            <w:bCs/>
            <w:sz w:val="19"/>
            <w:szCs w:val="19"/>
          </w:rPr>
          <w:t xml:space="preserve">alebo len pozemok </w:t>
        </w:r>
      </w:ins>
      <w:ins w:id="159" w:author="Pečová, Renáta" w:date="2026-01-24T19:27:00Z" w16du:dateUtc="2026-01-24T18:27:00Z">
        <w:r w:rsidR="00F1086A" w:rsidRPr="000F7D98">
          <w:rPr>
            <w:rFonts w:ascii="Arial" w:hAnsi="Arial" w:cs="Arial"/>
            <w:b/>
            <w:bCs/>
            <w:sz w:val="19"/>
            <w:szCs w:val="19"/>
          </w:rPr>
          <w:t>bez stavby</w:t>
        </w:r>
      </w:ins>
      <w:ins w:id="160" w:author="Pečová, Renáta" w:date="2026-01-24T19:29:00Z" w16du:dateUtc="2026-01-24T18:29:00Z">
        <w:r w:rsidR="00F1086A" w:rsidRPr="000F7D98">
          <w:rPr>
            <w:rFonts w:ascii="Arial" w:hAnsi="Arial" w:cs="Arial"/>
            <w:b/>
            <w:bCs/>
            <w:sz w:val="19"/>
            <w:szCs w:val="19"/>
          </w:rPr>
          <w:t>/stavieb</w:t>
        </w:r>
      </w:ins>
      <w:ins w:id="161" w:author="Pečová, Renáta" w:date="2026-01-24T19:27:00Z" w16du:dateUtc="2026-01-24T18:27:00Z">
        <w:r w:rsidR="00F1086A" w:rsidRPr="000F7D98">
          <w:rPr>
            <w:rFonts w:ascii="Arial" w:hAnsi="Arial" w:cs="Arial"/>
            <w:b/>
            <w:bCs/>
            <w:sz w:val="19"/>
            <w:szCs w:val="19"/>
          </w:rPr>
          <w:t>, ktor</w:t>
        </w:r>
      </w:ins>
      <w:ins w:id="162" w:author="Pečová, Renáta" w:date="2026-01-24T19:29:00Z" w16du:dateUtc="2026-01-24T18:29:00Z">
        <w:r w:rsidR="00F1086A" w:rsidRPr="000F7D98">
          <w:rPr>
            <w:rFonts w:ascii="Arial" w:hAnsi="Arial" w:cs="Arial"/>
            <w:b/>
            <w:bCs/>
            <w:sz w:val="19"/>
            <w:szCs w:val="19"/>
          </w:rPr>
          <w:t>é</w:t>
        </w:r>
      </w:ins>
      <w:ins w:id="163" w:author="Pečová, Renáta" w:date="2026-01-24T19:27:00Z" w16du:dateUtc="2026-01-24T18:27:00Z">
        <w:r w:rsidR="00F1086A" w:rsidRPr="000F7D98">
          <w:rPr>
            <w:rFonts w:ascii="Arial" w:hAnsi="Arial" w:cs="Arial"/>
            <w:b/>
            <w:bCs/>
            <w:sz w:val="19"/>
            <w:szCs w:val="19"/>
          </w:rPr>
          <w:t xml:space="preserve"> sa na ňom nachádza</w:t>
        </w:r>
      </w:ins>
      <w:ins w:id="164" w:author="Pečová, Renáta" w:date="2026-01-24T19:29:00Z" w16du:dateUtc="2026-01-24T18:29:00Z">
        <w:r w:rsidR="00F1086A" w:rsidRPr="000F7D98">
          <w:rPr>
            <w:rFonts w:ascii="Arial" w:hAnsi="Arial" w:cs="Arial"/>
            <w:b/>
            <w:bCs/>
            <w:sz w:val="19"/>
            <w:szCs w:val="19"/>
          </w:rPr>
          <w:t>jú</w:t>
        </w:r>
      </w:ins>
      <w:ins w:id="165" w:author="Dvořáková, Veronika" w:date="2026-01-21T10:10:00Z" w16du:dateUtc="2026-01-21T09:10:00Z">
        <w:r w:rsidR="002A67C4" w:rsidRPr="000F7D98">
          <w:rPr>
            <w:rFonts w:ascii="Arial" w:hAnsi="Arial" w:cs="Arial"/>
            <w:b/>
            <w:bCs/>
            <w:sz w:val="19"/>
            <w:szCs w:val="19"/>
          </w:rPr>
          <w:t>.</w:t>
        </w:r>
      </w:ins>
      <w:ins w:id="166" w:author="Dvořáková, Veronika" w:date="2026-01-21T10:11:00Z" w16du:dateUtc="2026-01-21T09:11:00Z">
        <w:r w:rsidR="002A67C4" w:rsidRPr="00C41BAD">
          <w:rPr>
            <w:rFonts w:ascii="Arial" w:hAnsi="Arial" w:cs="Arial"/>
            <w:sz w:val="19"/>
            <w:szCs w:val="19"/>
          </w:rPr>
          <w:t xml:space="preserve"> </w:t>
        </w:r>
      </w:ins>
      <w:ins w:id="167" w:author="Dvořáková, Veronika" w:date="2026-01-21T10:33:00Z" w16du:dateUtc="2026-01-21T09:33:00Z">
        <w:r w:rsidR="000C22B6" w:rsidRPr="00C41BAD">
          <w:rPr>
            <w:rFonts w:ascii="Arial" w:hAnsi="Arial" w:cs="Arial"/>
            <w:sz w:val="19"/>
            <w:szCs w:val="19"/>
          </w:rPr>
          <w:t xml:space="preserve">Stavba na pozemku tvorí s pozemkom funkčný celok </w:t>
        </w:r>
      </w:ins>
      <w:ins w:id="168" w:author="Pečová, Renáta" w:date="2026-01-24T19:32:00Z" w16du:dateUtc="2026-01-24T18:32:00Z">
        <w:r w:rsidR="00F1086A" w:rsidRPr="000F7D98">
          <w:rPr>
            <w:rFonts w:ascii="Arial" w:hAnsi="Arial" w:cs="Arial"/>
            <w:sz w:val="19"/>
            <w:szCs w:val="19"/>
          </w:rPr>
          <w:t xml:space="preserve">a </w:t>
        </w:r>
      </w:ins>
      <w:ins w:id="169" w:author="Dvořáková, Veronika" w:date="2026-01-21T10:11:00Z" w16du:dateUtc="2026-01-21T09:11:00Z">
        <w:r w:rsidR="002A67C4" w:rsidRPr="00C41BAD">
          <w:rPr>
            <w:rFonts w:ascii="Arial" w:hAnsi="Arial" w:cs="Arial"/>
            <w:sz w:val="19"/>
            <w:szCs w:val="19"/>
          </w:rPr>
          <w:t xml:space="preserve">Záložné právo sa musí vzťahovať </w:t>
        </w:r>
      </w:ins>
      <w:ins w:id="170" w:author="Pečová, Renáta" w:date="2026-01-24T19:39:00Z" w16du:dateUtc="2026-01-24T18:39:00Z">
        <w:r w:rsidR="00966281" w:rsidRPr="000F7D98">
          <w:rPr>
            <w:rFonts w:ascii="Arial" w:hAnsi="Arial" w:cs="Arial"/>
            <w:sz w:val="19"/>
            <w:szCs w:val="19"/>
          </w:rPr>
          <w:t xml:space="preserve">na stavbu </w:t>
        </w:r>
      </w:ins>
      <w:ins w:id="171" w:author="Dvořáková, Veronika" w:date="2026-01-21T10:11:00Z" w16du:dateUtc="2026-01-21T09:11:00Z">
        <w:r w:rsidR="002A67C4" w:rsidRPr="00C41BAD">
          <w:rPr>
            <w:rFonts w:ascii="Arial" w:hAnsi="Arial" w:cs="Arial"/>
            <w:sz w:val="19"/>
            <w:szCs w:val="19"/>
          </w:rPr>
          <w:t xml:space="preserve">aj na pozemok, na ktorom je stavba umiestnená. Z tohto dôvodu je potrebné, aby znalecký posudok zahŕňal </w:t>
        </w:r>
      </w:ins>
      <w:ins w:id="172" w:author="Dvořáková, Veronika" w:date="2026-01-21T10:12:00Z" w16du:dateUtc="2026-01-21T09:12:00Z">
        <w:r w:rsidR="002A67C4" w:rsidRPr="00C41BAD">
          <w:rPr>
            <w:rFonts w:ascii="Arial" w:hAnsi="Arial" w:cs="Arial"/>
            <w:sz w:val="19"/>
            <w:szCs w:val="19"/>
          </w:rPr>
          <w:t>ohodnotenie</w:t>
        </w:r>
      </w:ins>
      <w:ins w:id="173" w:author="Dvořáková, Veronika" w:date="2026-01-21T10:11:00Z" w16du:dateUtc="2026-01-21T09:11:00Z">
        <w:r w:rsidR="002A67C4" w:rsidRPr="00C41BAD">
          <w:rPr>
            <w:rFonts w:ascii="Arial" w:hAnsi="Arial" w:cs="Arial"/>
            <w:sz w:val="19"/>
            <w:szCs w:val="19"/>
          </w:rPr>
          <w:t xml:space="preserve"> stavb</w:t>
        </w:r>
      </w:ins>
      <w:ins w:id="174" w:author="Dvořáková, Veronika" w:date="2026-01-21T10:12:00Z" w16du:dateUtc="2026-01-21T09:12:00Z">
        <w:r w:rsidR="002A67C4" w:rsidRPr="00C41BAD">
          <w:rPr>
            <w:rFonts w:ascii="Arial" w:hAnsi="Arial" w:cs="Arial"/>
            <w:sz w:val="19"/>
            <w:szCs w:val="19"/>
          </w:rPr>
          <w:t>y</w:t>
        </w:r>
      </w:ins>
      <w:ins w:id="175" w:author="Dvořáková, Veronika" w:date="2026-01-21T10:11:00Z" w16du:dateUtc="2026-01-21T09:11:00Z">
        <w:r w:rsidR="002A67C4" w:rsidRPr="00C41BAD">
          <w:rPr>
            <w:rFonts w:ascii="Arial" w:hAnsi="Arial" w:cs="Arial"/>
            <w:sz w:val="19"/>
            <w:szCs w:val="19"/>
          </w:rPr>
          <w:t xml:space="preserve"> aj </w:t>
        </w:r>
      </w:ins>
      <w:ins w:id="176" w:author="Dvořáková, Veronika" w:date="2026-01-21T10:12:00Z" w16du:dateUtc="2026-01-21T09:12:00Z">
        <w:r w:rsidR="002A67C4" w:rsidRPr="00C41BAD">
          <w:rPr>
            <w:rFonts w:ascii="Arial" w:hAnsi="Arial" w:cs="Arial"/>
            <w:sz w:val="19"/>
            <w:szCs w:val="19"/>
          </w:rPr>
          <w:t xml:space="preserve">ohodnotenie </w:t>
        </w:r>
      </w:ins>
      <w:ins w:id="177" w:author="Dvořáková, Veronika" w:date="2026-01-21T10:11:00Z" w16du:dateUtc="2026-01-21T09:11:00Z">
        <w:r w:rsidR="002A67C4" w:rsidRPr="00C41BAD">
          <w:rPr>
            <w:rFonts w:ascii="Arial" w:hAnsi="Arial" w:cs="Arial"/>
            <w:sz w:val="19"/>
            <w:szCs w:val="19"/>
          </w:rPr>
          <w:t>pozemk</w:t>
        </w:r>
      </w:ins>
      <w:ins w:id="178" w:author="Dvořáková, Veronika" w:date="2026-01-21T10:13:00Z" w16du:dateUtc="2026-01-21T09:13:00Z">
        <w:r w:rsidR="002A67C4" w:rsidRPr="00C41BAD">
          <w:rPr>
            <w:rFonts w:ascii="Arial" w:hAnsi="Arial" w:cs="Arial"/>
            <w:sz w:val="19"/>
            <w:szCs w:val="19"/>
          </w:rPr>
          <w:t>u</w:t>
        </w:r>
      </w:ins>
      <w:ins w:id="179" w:author="Dvořáková, Veronika" w:date="2026-01-21T10:16:00Z" w16du:dateUtc="2026-01-21T09:16:00Z">
        <w:r w:rsidR="002A67C4" w:rsidRPr="00C41BAD">
          <w:rPr>
            <w:rFonts w:ascii="Arial" w:hAnsi="Arial" w:cs="Arial"/>
            <w:sz w:val="19"/>
            <w:szCs w:val="19"/>
          </w:rPr>
          <w:t>, na ktorom sa stavba nachádza</w:t>
        </w:r>
      </w:ins>
      <w:ins w:id="180" w:author="Dvořáková, Veronika" w:date="2026-01-21T10:11:00Z" w16du:dateUtc="2026-01-21T09:11:00Z">
        <w:r w:rsidR="002A67C4" w:rsidRPr="00C41BAD">
          <w:rPr>
            <w:rFonts w:ascii="Arial" w:hAnsi="Arial" w:cs="Arial"/>
            <w:sz w:val="19"/>
            <w:szCs w:val="19"/>
          </w:rPr>
          <w:t xml:space="preserve">. </w:t>
        </w:r>
      </w:ins>
      <w:ins w:id="181" w:author="Dvořáková, Veronika" w:date="2026-01-21T10:16:00Z" w16du:dateUtc="2026-01-21T09:16:00Z">
        <w:r w:rsidR="006460D5" w:rsidRPr="00C41BAD">
          <w:rPr>
            <w:rFonts w:ascii="Arial" w:hAnsi="Arial" w:cs="Arial"/>
            <w:sz w:val="19"/>
            <w:szCs w:val="19"/>
          </w:rPr>
          <w:t xml:space="preserve">Zriadenie záložného práva </w:t>
        </w:r>
      </w:ins>
      <w:ins w:id="182" w:author="Dvořáková, Veronika" w:date="2026-01-21T10:11:00Z" w16du:dateUtc="2026-01-21T09:11:00Z">
        <w:r w:rsidR="002A67C4" w:rsidRPr="00C41BAD">
          <w:rPr>
            <w:rFonts w:ascii="Arial" w:hAnsi="Arial" w:cs="Arial"/>
            <w:sz w:val="19"/>
            <w:szCs w:val="19"/>
          </w:rPr>
          <w:t xml:space="preserve">výlučne </w:t>
        </w:r>
      </w:ins>
      <w:ins w:id="183" w:author="Dvořáková, Veronika" w:date="2026-01-21T10:16:00Z" w16du:dateUtc="2026-01-21T09:16:00Z">
        <w:r w:rsidR="006460D5" w:rsidRPr="00C41BAD">
          <w:rPr>
            <w:rFonts w:ascii="Arial" w:hAnsi="Arial" w:cs="Arial"/>
            <w:sz w:val="19"/>
            <w:szCs w:val="19"/>
          </w:rPr>
          <w:t xml:space="preserve">ku </w:t>
        </w:r>
      </w:ins>
      <w:ins w:id="184" w:author="Dvořáková, Veronika" w:date="2026-01-21T10:11:00Z" w16du:dateUtc="2026-01-21T09:11:00Z">
        <w:r w:rsidR="002A67C4" w:rsidRPr="00C41BAD">
          <w:rPr>
            <w:rFonts w:ascii="Arial" w:hAnsi="Arial" w:cs="Arial"/>
            <w:sz w:val="19"/>
            <w:szCs w:val="19"/>
          </w:rPr>
          <w:t>stavb</w:t>
        </w:r>
      </w:ins>
      <w:ins w:id="185" w:author="Dvořáková, Veronika" w:date="2026-01-21T10:16:00Z" w16du:dateUtc="2026-01-21T09:16:00Z">
        <w:r w:rsidR="006460D5" w:rsidRPr="00C41BAD">
          <w:rPr>
            <w:rFonts w:ascii="Arial" w:hAnsi="Arial" w:cs="Arial"/>
            <w:sz w:val="19"/>
            <w:szCs w:val="19"/>
          </w:rPr>
          <w:t>e</w:t>
        </w:r>
      </w:ins>
      <w:ins w:id="186" w:author="Pečová, Renáta" w:date="2026-01-24T19:33:00Z" w16du:dateUtc="2026-01-24T18:33:00Z">
        <w:r w:rsidR="00966281" w:rsidRPr="000F7D98">
          <w:rPr>
            <w:rFonts w:ascii="Arial" w:hAnsi="Arial" w:cs="Arial"/>
            <w:sz w:val="19"/>
            <w:szCs w:val="19"/>
          </w:rPr>
          <w:t xml:space="preserve"> alebo výlučne k pozemku, na ktorom sa stavba</w:t>
        </w:r>
      </w:ins>
      <w:ins w:id="187" w:author="Pečová, Renáta" w:date="2026-01-24T19:35:00Z" w16du:dateUtc="2026-01-24T18:35:00Z">
        <w:r w:rsidR="00966281" w:rsidRPr="000F7D98">
          <w:rPr>
            <w:rFonts w:ascii="Arial" w:hAnsi="Arial" w:cs="Arial"/>
            <w:sz w:val="19"/>
            <w:szCs w:val="19"/>
          </w:rPr>
          <w:t xml:space="preserve"> nachádza</w:t>
        </w:r>
      </w:ins>
      <w:ins w:id="188" w:author="Pečová, Renáta" w:date="2026-01-24T19:33:00Z" w16du:dateUtc="2026-01-24T18:33:00Z">
        <w:r w:rsidR="00966281" w:rsidRPr="000F7D98">
          <w:rPr>
            <w:rFonts w:ascii="Arial" w:hAnsi="Arial" w:cs="Arial"/>
            <w:sz w:val="19"/>
            <w:szCs w:val="19"/>
          </w:rPr>
          <w:t>,</w:t>
        </w:r>
      </w:ins>
      <w:ins w:id="189" w:author="Dvořáková, Veronika" w:date="2026-01-21T10:11:00Z" w16du:dateUtc="2026-01-21T09:11:00Z">
        <w:r w:rsidR="002A67C4" w:rsidRPr="00C41BAD">
          <w:rPr>
            <w:rFonts w:ascii="Arial" w:hAnsi="Arial" w:cs="Arial"/>
            <w:sz w:val="19"/>
            <w:szCs w:val="19"/>
          </w:rPr>
          <w:t xml:space="preserve"> by neposkytovalo dostatočné zabezpečenie</w:t>
        </w:r>
      </w:ins>
      <w:ins w:id="190" w:author="Dvořáková, Veronika" w:date="2026-01-21T10:16:00Z" w16du:dateUtc="2026-01-21T09:16:00Z">
        <w:r w:rsidR="006460D5" w:rsidRPr="00C41BAD">
          <w:rPr>
            <w:rFonts w:ascii="Arial" w:hAnsi="Arial" w:cs="Arial"/>
            <w:sz w:val="19"/>
            <w:szCs w:val="19"/>
          </w:rPr>
          <w:t xml:space="preserve"> pohľadávky Poskyt</w:t>
        </w:r>
      </w:ins>
      <w:ins w:id="191" w:author="Dvořáková, Veronika" w:date="2026-01-21T10:17:00Z" w16du:dateUtc="2026-01-21T09:17:00Z">
        <w:r w:rsidR="006460D5" w:rsidRPr="00C41BAD">
          <w:rPr>
            <w:rFonts w:ascii="Arial" w:hAnsi="Arial" w:cs="Arial"/>
            <w:sz w:val="19"/>
            <w:szCs w:val="19"/>
          </w:rPr>
          <w:t>ovateľa</w:t>
        </w:r>
      </w:ins>
      <w:ins w:id="192" w:author="Dvořáková, Veronika" w:date="2026-01-21T10:11:00Z" w16du:dateUtc="2026-01-21T09:11:00Z">
        <w:r w:rsidR="002A67C4" w:rsidRPr="00C41BAD">
          <w:rPr>
            <w:rFonts w:ascii="Arial" w:hAnsi="Arial" w:cs="Arial"/>
            <w:sz w:val="19"/>
            <w:szCs w:val="19"/>
          </w:rPr>
          <w:t xml:space="preserve">, keďže vlastníctvo k pozemku </w:t>
        </w:r>
      </w:ins>
      <w:ins w:id="193" w:author="Pečová, Renáta" w:date="2026-01-24T19:36:00Z" w16du:dateUtc="2026-01-24T18:36:00Z">
        <w:r w:rsidR="00966281" w:rsidRPr="000F7D98">
          <w:rPr>
            <w:rFonts w:ascii="Arial" w:hAnsi="Arial" w:cs="Arial"/>
            <w:sz w:val="19"/>
            <w:szCs w:val="19"/>
          </w:rPr>
          <w:t xml:space="preserve">pod stavbou </w:t>
        </w:r>
      </w:ins>
      <w:ins w:id="194" w:author="Dvořáková, Veronika" w:date="2026-01-21T10:11:00Z" w16du:dateUtc="2026-01-21T09:11:00Z">
        <w:r w:rsidR="002A67C4" w:rsidRPr="00C41BAD">
          <w:rPr>
            <w:rFonts w:ascii="Arial" w:hAnsi="Arial" w:cs="Arial"/>
            <w:sz w:val="19"/>
            <w:szCs w:val="19"/>
          </w:rPr>
          <w:t xml:space="preserve">môže byť samostatne prevedené alebo </w:t>
        </w:r>
      </w:ins>
      <w:ins w:id="195" w:author="Dvořáková, Veronika" w:date="2026-01-21T10:17:00Z" w16du:dateUtc="2026-01-21T09:17:00Z">
        <w:r w:rsidR="006460D5" w:rsidRPr="00C41BAD">
          <w:rPr>
            <w:rFonts w:ascii="Arial" w:hAnsi="Arial" w:cs="Arial"/>
            <w:sz w:val="19"/>
            <w:szCs w:val="19"/>
          </w:rPr>
          <w:t>pozemok môže byť zaťaženým v prospech tretej osoby</w:t>
        </w:r>
      </w:ins>
      <w:ins w:id="196" w:author="Dvořáková, Veronika" w:date="2026-01-21T10:11:00Z" w16du:dateUtc="2026-01-21T09:11:00Z">
        <w:r w:rsidR="002A67C4" w:rsidRPr="00C41BAD">
          <w:rPr>
            <w:rFonts w:ascii="Arial" w:hAnsi="Arial" w:cs="Arial"/>
            <w:sz w:val="19"/>
            <w:szCs w:val="19"/>
          </w:rPr>
          <w:t xml:space="preserve">, čo by zásadne znižovalo hodnotu predmetu záložného práva a komplikovalo </w:t>
        </w:r>
      </w:ins>
      <w:ins w:id="197" w:author="Dvořáková, Veronika" w:date="2026-01-21T10:13:00Z" w16du:dateUtc="2026-01-21T09:13:00Z">
        <w:r w:rsidR="002A67C4" w:rsidRPr="00C41BAD">
          <w:rPr>
            <w:rFonts w:ascii="Arial" w:hAnsi="Arial" w:cs="Arial"/>
            <w:sz w:val="19"/>
            <w:szCs w:val="19"/>
          </w:rPr>
          <w:t xml:space="preserve">prípadný výkon záložného práva. </w:t>
        </w:r>
      </w:ins>
      <w:ins w:id="198" w:author="Dvořáková, Veronika" w:date="2026-01-21T10:11:00Z" w16du:dateUtc="2026-01-21T09:11:00Z">
        <w:r w:rsidR="002A67C4" w:rsidRPr="00C41BAD">
          <w:rPr>
            <w:rFonts w:ascii="Arial" w:hAnsi="Arial" w:cs="Arial"/>
            <w:sz w:val="19"/>
            <w:szCs w:val="19"/>
          </w:rPr>
          <w:t xml:space="preserve"> </w:t>
        </w:r>
      </w:ins>
      <w:ins w:id="199" w:author="Pečová, Renáta" w:date="2026-01-24T19:36:00Z" w16du:dateUtc="2026-01-24T18:36:00Z">
        <w:r w:rsidR="00966281" w:rsidRPr="000F7D98">
          <w:rPr>
            <w:rFonts w:ascii="Arial" w:hAnsi="Arial" w:cs="Arial"/>
            <w:sz w:val="19"/>
            <w:szCs w:val="19"/>
          </w:rPr>
          <w:t>Rovnako zriadenie Záložné</w:t>
        </w:r>
      </w:ins>
      <w:ins w:id="200" w:author="Pečová, Renáta" w:date="2026-01-24T19:37:00Z" w16du:dateUtc="2026-01-24T18:37:00Z">
        <w:r w:rsidR="00966281" w:rsidRPr="000F7D98">
          <w:rPr>
            <w:rFonts w:ascii="Arial" w:hAnsi="Arial" w:cs="Arial"/>
            <w:sz w:val="19"/>
            <w:szCs w:val="19"/>
          </w:rPr>
          <w:t>ho práva k pozemku bez zriadenia Záložného práva ku sta</w:t>
        </w:r>
      </w:ins>
      <w:ins w:id="201" w:author="Pečová, Renáta" w:date="2026-01-24T19:38:00Z" w16du:dateUtc="2026-01-24T18:38:00Z">
        <w:r w:rsidR="00966281" w:rsidRPr="000F7D98">
          <w:rPr>
            <w:rFonts w:ascii="Arial" w:hAnsi="Arial" w:cs="Arial"/>
            <w:sz w:val="19"/>
            <w:szCs w:val="19"/>
          </w:rPr>
          <w:t>v</w:t>
        </w:r>
      </w:ins>
      <w:ins w:id="202" w:author="Pečová, Renáta" w:date="2026-01-24T19:37:00Z" w16du:dateUtc="2026-01-24T18:37:00Z">
        <w:r w:rsidR="00966281" w:rsidRPr="000F7D98">
          <w:rPr>
            <w:rFonts w:ascii="Arial" w:hAnsi="Arial" w:cs="Arial"/>
            <w:sz w:val="19"/>
            <w:szCs w:val="19"/>
          </w:rPr>
          <w:t>be</w:t>
        </w:r>
      </w:ins>
      <w:ins w:id="203" w:author="Pečová, Renáta" w:date="2026-01-24T19:35:00Z" w16du:dateUtc="2026-01-24T18:35:00Z">
        <w:r w:rsidR="00966281" w:rsidRPr="000F7D98">
          <w:rPr>
            <w:rFonts w:ascii="Arial" w:hAnsi="Arial" w:cs="Arial"/>
            <w:sz w:val="19"/>
            <w:szCs w:val="19"/>
          </w:rPr>
          <w:t xml:space="preserve"> </w:t>
        </w:r>
      </w:ins>
      <w:ins w:id="204" w:author="Pečová, Renáta" w:date="2026-01-24T19:39:00Z" w16du:dateUtc="2026-01-24T18:39:00Z">
        <w:r w:rsidR="00966281" w:rsidRPr="000F7D98">
          <w:rPr>
            <w:rFonts w:ascii="Arial" w:hAnsi="Arial" w:cs="Arial"/>
            <w:sz w:val="19"/>
            <w:szCs w:val="19"/>
          </w:rPr>
          <w:t xml:space="preserve">by </w:t>
        </w:r>
      </w:ins>
      <w:ins w:id="205" w:author="Pečová, Renáta" w:date="2026-01-24T19:38:00Z" w16du:dateUtc="2026-01-24T18:38:00Z">
        <w:r w:rsidR="00966281" w:rsidRPr="000F7D98">
          <w:rPr>
            <w:rFonts w:ascii="Arial" w:hAnsi="Arial" w:cs="Arial"/>
            <w:sz w:val="19"/>
            <w:szCs w:val="19"/>
          </w:rPr>
          <w:t xml:space="preserve">mohlo zásadne sťažiť alebo znemožniť prípadné speňaženie predmetu </w:t>
        </w:r>
      </w:ins>
      <w:ins w:id="206" w:author="Pečová, Renáta" w:date="2026-01-24T19:39:00Z" w16du:dateUtc="2026-01-24T18:39:00Z">
        <w:r w:rsidR="00966281" w:rsidRPr="000F7D98">
          <w:rPr>
            <w:rFonts w:ascii="Arial" w:hAnsi="Arial" w:cs="Arial"/>
            <w:sz w:val="19"/>
            <w:szCs w:val="19"/>
          </w:rPr>
          <w:t>Z</w:t>
        </w:r>
      </w:ins>
      <w:ins w:id="207" w:author="Pečová, Renáta" w:date="2026-01-24T19:38:00Z" w16du:dateUtc="2026-01-24T18:38:00Z">
        <w:r w:rsidR="00966281" w:rsidRPr="000F7D98">
          <w:rPr>
            <w:rFonts w:ascii="Arial" w:hAnsi="Arial" w:cs="Arial"/>
            <w:sz w:val="19"/>
            <w:szCs w:val="19"/>
          </w:rPr>
          <w:t>áložného práva, najmä v prípade, ak by stavby boli vo vlastníctve tretej osoby alebo by boli zaťažené akýmkoľvek právom tretej osoby.</w:t>
        </w:r>
      </w:ins>
    </w:p>
    <w:moveToRangeEnd w:id="147"/>
    <w:p w14:paraId="073A08A9" w14:textId="473B9C75" w:rsidR="009F70C8" w:rsidRPr="003B5827" w:rsidRDefault="009F70C8" w:rsidP="0066523A">
      <w:pPr>
        <w:pStyle w:val="Odsekzoznamu"/>
        <w:spacing w:before="120" w:after="120" w:line="240" w:lineRule="auto"/>
        <w:ind w:left="0"/>
        <w:contextualSpacing w:val="0"/>
        <w:jc w:val="both"/>
        <w:rPr>
          <w:rFonts w:ascii="Arial" w:hAnsi="Arial" w:cs="Arial"/>
          <w:sz w:val="19"/>
          <w:szCs w:val="19"/>
        </w:rPr>
      </w:pPr>
    </w:p>
    <w:p w14:paraId="42BFB8CB" w14:textId="065E661A" w:rsidR="0094262B" w:rsidRPr="003B5827" w:rsidRDefault="00E605F6" w:rsidP="00C27160">
      <w:pPr>
        <w:pStyle w:val="Nadpis1"/>
        <w:numPr>
          <w:ilvl w:val="0"/>
          <w:numId w:val="2"/>
        </w:numPr>
        <w:spacing w:before="120" w:after="120" w:line="240" w:lineRule="auto"/>
        <w:ind w:left="426" w:hanging="426"/>
        <w:rPr>
          <w:rFonts w:ascii="Arial" w:hAnsi="Arial" w:cs="Arial"/>
          <w:b/>
          <w:sz w:val="22"/>
          <w:szCs w:val="22"/>
        </w:rPr>
      </w:pPr>
      <w:bookmarkStart w:id="208" w:name="_Toc203146506"/>
      <w:r w:rsidRPr="003B5827">
        <w:rPr>
          <w:rFonts w:ascii="Arial" w:hAnsi="Arial" w:cs="Arial"/>
          <w:b/>
          <w:sz w:val="22"/>
          <w:szCs w:val="22"/>
        </w:rPr>
        <w:t>P</w:t>
      </w:r>
      <w:r w:rsidR="00A80591" w:rsidRPr="003B5827">
        <w:rPr>
          <w:rFonts w:ascii="Arial" w:hAnsi="Arial" w:cs="Arial"/>
          <w:b/>
          <w:sz w:val="22"/>
          <w:szCs w:val="22"/>
        </w:rPr>
        <w:t>ovinné prílohy k vyhotoveniu záložnej zmluvy</w:t>
      </w:r>
      <w:bookmarkEnd w:id="208"/>
    </w:p>
    <w:p w14:paraId="34048DA2" w14:textId="73A74559" w:rsidR="00A80591" w:rsidRPr="003B5827" w:rsidRDefault="00A80591" w:rsidP="003D6915">
      <w:pPr>
        <w:pStyle w:val="Odsekzoznamu"/>
        <w:numPr>
          <w:ilvl w:val="0"/>
          <w:numId w:val="27"/>
        </w:numPr>
        <w:spacing w:after="120" w:line="240" w:lineRule="auto"/>
        <w:ind w:left="284" w:hanging="284"/>
        <w:contextualSpacing w:val="0"/>
        <w:jc w:val="both"/>
        <w:rPr>
          <w:rFonts w:ascii="Arial" w:hAnsi="Arial" w:cs="Arial"/>
          <w:sz w:val="19"/>
          <w:szCs w:val="19"/>
        </w:rPr>
      </w:pPr>
      <w:r w:rsidRPr="003B5827">
        <w:rPr>
          <w:rFonts w:ascii="Arial" w:hAnsi="Arial" w:cs="Arial"/>
          <w:sz w:val="19"/>
          <w:szCs w:val="19"/>
        </w:rPr>
        <w:t xml:space="preserve">V prípade, ak záloh je </w:t>
      </w:r>
      <w:r w:rsidRPr="003B5827">
        <w:rPr>
          <w:rFonts w:ascii="Arial" w:hAnsi="Arial" w:cs="Arial"/>
          <w:b/>
          <w:sz w:val="19"/>
          <w:szCs w:val="19"/>
        </w:rPr>
        <w:t xml:space="preserve">súčasne zálohom v prospech </w:t>
      </w:r>
      <w:r w:rsidR="00323DC7" w:rsidRPr="003B5827">
        <w:rPr>
          <w:rFonts w:ascii="Arial" w:hAnsi="Arial" w:cs="Arial"/>
          <w:b/>
          <w:sz w:val="19"/>
          <w:szCs w:val="19"/>
        </w:rPr>
        <w:t>F</w:t>
      </w:r>
      <w:r w:rsidRPr="003B5827">
        <w:rPr>
          <w:rFonts w:ascii="Arial" w:hAnsi="Arial" w:cs="Arial"/>
          <w:b/>
          <w:sz w:val="19"/>
          <w:szCs w:val="19"/>
        </w:rPr>
        <w:t>inancujúceho subjektu</w:t>
      </w:r>
      <w:r w:rsidRPr="003B5827">
        <w:rPr>
          <w:rFonts w:ascii="Arial" w:hAnsi="Arial" w:cs="Arial"/>
          <w:sz w:val="19"/>
          <w:szCs w:val="19"/>
        </w:rPr>
        <w:t xml:space="preserve"> (t.</w:t>
      </w:r>
      <w:ins w:id="209" w:author="Autor">
        <w:r w:rsidR="00726774">
          <w:rPr>
            <w:rFonts w:ascii="Arial" w:hAnsi="Arial" w:cs="Arial"/>
            <w:sz w:val="19"/>
            <w:szCs w:val="19"/>
          </w:rPr>
          <w:t xml:space="preserve"> </w:t>
        </w:r>
      </w:ins>
      <w:r w:rsidRPr="003B5827">
        <w:rPr>
          <w:rFonts w:ascii="Arial" w:hAnsi="Arial" w:cs="Arial"/>
          <w:sz w:val="19"/>
          <w:szCs w:val="19"/>
        </w:rPr>
        <w:t xml:space="preserve">j. subjekt, s ktorým má </w:t>
      </w:r>
      <w:r w:rsidR="00323DC7" w:rsidRPr="003B5827">
        <w:rPr>
          <w:rFonts w:ascii="Arial" w:hAnsi="Arial" w:cs="Arial"/>
          <w:sz w:val="19"/>
          <w:szCs w:val="19"/>
        </w:rPr>
        <w:t>P</w:t>
      </w:r>
      <w:r w:rsidR="00BD4F28" w:rsidRPr="003B5827">
        <w:rPr>
          <w:rFonts w:ascii="Arial" w:hAnsi="Arial" w:cs="Arial"/>
          <w:sz w:val="19"/>
          <w:szCs w:val="19"/>
        </w:rPr>
        <w:t>oskytovateľ</w:t>
      </w:r>
      <w:r w:rsidRPr="003B5827">
        <w:rPr>
          <w:rFonts w:ascii="Arial" w:hAnsi="Arial" w:cs="Arial"/>
          <w:sz w:val="19"/>
          <w:szCs w:val="19"/>
        </w:rPr>
        <w:t xml:space="preserve"> uzatvorenú zmluvu o </w:t>
      </w:r>
      <w:r w:rsidR="00C7450C" w:rsidRPr="003B5827">
        <w:rPr>
          <w:rFonts w:ascii="Arial" w:hAnsi="Arial" w:cs="Arial"/>
          <w:sz w:val="19"/>
          <w:szCs w:val="19"/>
        </w:rPr>
        <w:t> spolupráci a spoločnom postupe</w:t>
      </w:r>
      <w:r w:rsidRPr="003B5827">
        <w:rPr>
          <w:rFonts w:ascii="Arial" w:hAnsi="Arial" w:cs="Arial"/>
          <w:sz w:val="19"/>
          <w:szCs w:val="19"/>
        </w:rPr>
        <w:t>), hodnota zálohu sa určuje nasledovne:</w:t>
      </w:r>
    </w:p>
    <w:p w14:paraId="61A5263F" w14:textId="77777777" w:rsidR="00A80591" w:rsidRPr="003B5827" w:rsidRDefault="00A80591" w:rsidP="00B66076">
      <w:pPr>
        <w:pStyle w:val="Odsekzoznamu"/>
        <w:numPr>
          <w:ilvl w:val="0"/>
          <w:numId w:val="29"/>
        </w:numPr>
        <w:spacing w:after="120" w:line="240" w:lineRule="auto"/>
        <w:ind w:left="567" w:hanging="284"/>
        <w:contextualSpacing w:val="0"/>
        <w:jc w:val="both"/>
        <w:rPr>
          <w:rFonts w:ascii="Arial" w:hAnsi="Arial" w:cs="Arial"/>
          <w:sz w:val="19"/>
          <w:szCs w:val="19"/>
        </w:rPr>
      </w:pPr>
      <w:r w:rsidRPr="003B5827">
        <w:rPr>
          <w:rFonts w:ascii="Arial" w:hAnsi="Arial" w:cs="Arial"/>
          <w:sz w:val="19"/>
          <w:szCs w:val="19"/>
        </w:rPr>
        <w:t xml:space="preserve">pri </w:t>
      </w:r>
      <w:r w:rsidRPr="003B5827">
        <w:rPr>
          <w:rFonts w:ascii="Arial" w:hAnsi="Arial" w:cs="Arial"/>
          <w:b/>
          <w:sz w:val="19"/>
          <w:szCs w:val="19"/>
        </w:rPr>
        <w:t>nehnuteľných veciach</w:t>
      </w:r>
      <w:r w:rsidRPr="003B5827">
        <w:rPr>
          <w:rFonts w:ascii="Arial" w:hAnsi="Arial" w:cs="Arial"/>
          <w:sz w:val="19"/>
          <w:szCs w:val="19"/>
        </w:rPr>
        <w:t xml:space="preserve"> sa hodnota zálohu určí znaleckým posudkom, primárne vyhotoveným za účelom zriadenia záložného práva, nie starším ako 3 mesiace k dátumu jeho predloženia </w:t>
      </w:r>
    </w:p>
    <w:p w14:paraId="6ED97E63" w14:textId="2F43876F" w:rsidR="00A80591" w:rsidRPr="003B5827" w:rsidRDefault="00A80591" w:rsidP="00C27160">
      <w:pPr>
        <w:pStyle w:val="Odsekzoznamu"/>
        <w:spacing w:after="120" w:line="240" w:lineRule="auto"/>
        <w:ind w:left="567"/>
        <w:contextualSpacing w:val="0"/>
        <w:jc w:val="both"/>
        <w:rPr>
          <w:rFonts w:ascii="Arial" w:hAnsi="Arial" w:cs="Arial"/>
          <w:sz w:val="19"/>
          <w:szCs w:val="19"/>
        </w:rPr>
      </w:pPr>
      <w:r w:rsidRPr="003B5827">
        <w:rPr>
          <w:rFonts w:ascii="Arial" w:hAnsi="Arial" w:cs="Arial"/>
          <w:sz w:val="19"/>
          <w:szCs w:val="19"/>
        </w:rPr>
        <w:t>Prijímateľ predkladá:</w:t>
      </w:r>
    </w:p>
    <w:p w14:paraId="28D29101" w14:textId="77777777" w:rsidR="00A80591" w:rsidRPr="003B5827" w:rsidRDefault="00A80591" w:rsidP="00C27160">
      <w:pPr>
        <w:pStyle w:val="Odsekzoznamu"/>
        <w:numPr>
          <w:ilvl w:val="0"/>
          <w:numId w:val="32"/>
        </w:numPr>
        <w:spacing w:after="120" w:line="240" w:lineRule="auto"/>
        <w:ind w:left="851" w:hanging="283"/>
        <w:contextualSpacing w:val="0"/>
        <w:jc w:val="both"/>
        <w:rPr>
          <w:rFonts w:ascii="Arial" w:hAnsi="Arial" w:cs="Arial"/>
          <w:sz w:val="19"/>
          <w:szCs w:val="19"/>
        </w:rPr>
      </w:pPr>
      <w:r w:rsidRPr="003B5827">
        <w:rPr>
          <w:rFonts w:ascii="Arial" w:hAnsi="Arial" w:cs="Arial"/>
          <w:sz w:val="19"/>
          <w:szCs w:val="19"/>
        </w:rPr>
        <w:t xml:space="preserve">originál znaleckého posudku na predmetný majetok za účelom určenia hodnoty zálohu, </w:t>
      </w:r>
    </w:p>
    <w:p w14:paraId="3111A2B7" w14:textId="2934F163" w:rsidR="00A80591" w:rsidRPr="003B5827" w:rsidRDefault="00C57A49" w:rsidP="00C27160">
      <w:pPr>
        <w:pStyle w:val="Odsekzoznamu"/>
        <w:numPr>
          <w:ilvl w:val="0"/>
          <w:numId w:val="32"/>
        </w:numPr>
        <w:spacing w:after="120" w:line="240" w:lineRule="auto"/>
        <w:ind w:left="851" w:hanging="283"/>
        <w:contextualSpacing w:val="0"/>
        <w:jc w:val="both"/>
        <w:rPr>
          <w:rFonts w:ascii="Arial" w:hAnsi="Arial" w:cs="Arial"/>
          <w:sz w:val="19"/>
          <w:szCs w:val="19"/>
        </w:rPr>
      </w:pPr>
      <w:r w:rsidRPr="003B5827">
        <w:rPr>
          <w:rFonts w:ascii="Arial" w:hAnsi="Arial" w:cs="Arial"/>
          <w:sz w:val="19"/>
          <w:szCs w:val="19"/>
        </w:rPr>
        <w:t xml:space="preserve">originál alebo </w:t>
      </w:r>
      <w:r w:rsidR="00FD0810" w:rsidRPr="003B5827">
        <w:rPr>
          <w:rFonts w:ascii="Arial" w:hAnsi="Arial" w:cs="Arial"/>
          <w:sz w:val="19"/>
          <w:szCs w:val="19"/>
        </w:rPr>
        <w:t xml:space="preserve">Prijímateľom overenú </w:t>
      </w:r>
      <w:r w:rsidR="00A80591" w:rsidRPr="003B5827">
        <w:rPr>
          <w:rFonts w:ascii="Arial" w:hAnsi="Arial" w:cs="Arial"/>
          <w:sz w:val="19"/>
          <w:szCs w:val="19"/>
        </w:rPr>
        <w:t>kópiu úverovej zmluvy s </w:t>
      </w:r>
      <w:r w:rsidR="00323DC7" w:rsidRPr="003B5827">
        <w:rPr>
          <w:rFonts w:ascii="Arial" w:hAnsi="Arial" w:cs="Arial"/>
          <w:sz w:val="19"/>
          <w:szCs w:val="19"/>
        </w:rPr>
        <w:t>F</w:t>
      </w:r>
      <w:r w:rsidR="00A80591" w:rsidRPr="003B5827">
        <w:rPr>
          <w:rFonts w:ascii="Arial" w:hAnsi="Arial" w:cs="Arial"/>
          <w:sz w:val="19"/>
          <w:szCs w:val="19"/>
        </w:rPr>
        <w:t>inancujúcim subjektom</w:t>
      </w:r>
      <w:r w:rsidR="00323DC7" w:rsidRPr="003B5827">
        <w:rPr>
          <w:rFonts w:ascii="Arial" w:hAnsi="Arial" w:cs="Arial"/>
          <w:sz w:val="19"/>
          <w:szCs w:val="19"/>
        </w:rPr>
        <w:t>,</w:t>
      </w:r>
    </w:p>
    <w:p w14:paraId="2D0C9DD9" w14:textId="2C72FCF3" w:rsidR="00323DC7" w:rsidRPr="00C27160" w:rsidRDefault="00C57A49" w:rsidP="00C27160">
      <w:pPr>
        <w:pStyle w:val="Odsekzoznamu"/>
        <w:numPr>
          <w:ilvl w:val="0"/>
          <w:numId w:val="32"/>
        </w:numPr>
        <w:spacing w:after="120" w:line="240" w:lineRule="auto"/>
        <w:ind w:left="851" w:hanging="283"/>
        <w:contextualSpacing w:val="0"/>
        <w:jc w:val="both"/>
        <w:rPr>
          <w:rFonts w:ascii="Arial" w:hAnsi="Arial" w:cs="Arial"/>
          <w:sz w:val="19"/>
          <w:szCs w:val="19"/>
        </w:rPr>
      </w:pPr>
      <w:r w:rsidRPr="00C27160">
        <w:rPr>
          <w:rFonts w:ascii="Arial" w:hAnsi="Arial" w:cs="Arial"/>
          <w:sz w:val="19"/>
          <w:szCs w:val="19"/>
        </w:rPr>
        <w:t xml:space="preserve">originál alebo </w:t>
      </w:r>
      <w:ins w:id="210" w:author="Autor">
        <w:r w:rsidR="00542E3C" w:rsidRPr="00C27160">
          <w:rPr>
            <w:rFonts w:ascii="Arial" w:hAnsi="Arial" w:cs="Arial"/>
            <w:sz w:val="19"/>
            <w:szCs w:val="19"/>
          </w:rPr>
          <w:t xml:space="preserve">Prijímateľom overenú </w:t>
        </w:r>
      </w:ins>
      <w:r w:rsidR="00A80591" w:rsidRPr="00C27160">
        <w:rPr>
          <w:rFonts w:ascii="Arial" w:hAnsi="Arial" w:cs="Arial"/>
          <w:sz w:val="19"/>
          <w:szCs w:val="19"/>
        </w:rPr>
        <w:t xml:space="preserve">kópiu zmluvy o zriadení záložného práva v prospech </w:t>
      </w:r>
      <w:r w:rsidR="00662D90" w:rsidRPr="00C27160">
        <w:rPr>
          <w:rFonts w:ascii="Arial" w:hAnsi="Arial" w:cs="Arial"/>
          <w:sz w:val="19"/>
          <w:szCs w:val="19"/>
        </w:rPr>
        <w:t>F</w:t>
      </w:r>
      <w:r w:rsidR="00A80591" w:rsidRPr="00C27160">
        <w:rPr>
          <w:rFonts w:ascii="Arial" w:hAnsi="Arial" w:cs="Arial"/>
          <w:sz w:val="19"/>
          <w:szCs w:val="19"/>
        </w:rPr>
        <w:t>inancujúceho subjektu ako prvého záložného veriteľa</w:t>
      </w:r>
      <w:r w:rsidR="00323DC7" w:rsidRPr="00C27160">
        <w:rPr>
          <w:rFonts w:ascii="Arial" w:hAnsi="Arial" w:cs="Arial"/>
          <w:sz w:val="19"/>
          <w:szCs w:val="19"/>
        </w:rPr>
        <w:t>,</w:t>
      </w:r>
    </w:p>
    <w:p w14:paraId="46C35020" w14:textId="6234A52E" w:rsidR="00323DC7" w:rsidRPr="00DE4A26" w:rsidRDefault="00C57A49" w:rsidP="00C27160">
      <w:pPr>
        <w:pStyle w:val="Odsekzoznamu"/>
        <w:numPr>
          <w:ilvl w:val="0"/>
          <w:numId w:val="32"/>
        </w:numPr>
        <w:spacing w:after="120" w:line="240" w:lineRule="auto"/>
        <w:ind w:left="851" w:hanging="283"/>
        <w:contextualSpacing w:val="0"/>
        <w:jc w:val="both"/>
        <w:rPr>
          <w:rFonts w:ascii="Arial" w:hAnsi="Arial" w:cs="Arial"/>
          <w:sz w:val="19"/>
          <w:szCs w:val="19"/>
          <w:rPrChange w:id="211" w:author="Autor">
            <w:rPr>
              <w:rFonts w:ascii="Arial" w:hAnsi="Arial" w:cs="Arial"/>
              <w:sz w:val="19"/>
              <w:szCs w:val="19"/>
              <w:highlight w:val="yellow"/>
            </w:rPr>
          </w:rPrChange>
        </w:rPr>
      </w:pPr>
      <w:r w:rsidRPr="00C27160">
        <w:rPr>
          <w:rFonts w:ascii="Arial" w:hAnsi="Arial" w:cs="Arial"/>
          <w:sz w:val="19"/>
          <w:szCs w:val="19"/>
        </w:rPr>
        <w:t xml:space="preserve">originál alebo </w:t>
      </w:r>
      <w:r w:rsidR="00FD0810" w:rsidRPr="00C27160">
        <w:rPr>
          <w:rFonts w:ascii="Arial" w:hAnsi="Arial" w:cs="Arial"/>
          <w:sz w:val="19"/>
          <w:szCs w:val="19"/>
        </w:rPr>
        <w:t xml:space="preserve">Prijímateľom overenú </w:t>
      </w:r>
      <w:r w:rsidR="00A80591" w:rsidRPr="00C27160">
        <w:rPr>
          <w:rFonts w:ascii="Arial" w:hAnsi="Arial" w:cs="Arial"/>
          <w:sz w:val="19"/>
          <w:szCs w:val="19"/>
        </w:rPr>
        <w:t xml:space="preserve">kópiu poistnej zmluvy na </w:t>
      </w:r>
      <w:r w:rsidR="00B20E18" w:rsidRPr="00C27160">
        <w:rPr>
          <w:rFonts w:ascii="Arial" w:hAnsi="Arial" w:cs="Arial"/>
          <w:sz w:val="19"/>
          <w:szCs w:val="19"/>
        </w:rPr>
        <w:t>záloh</w:t>
      </w:r>
      <w:r w:rsidR="00A80591" w:rsidRPr="00C27160">
        <w:rPr>
          <w:rFonts w:ascii="Arial" w:hAnsi="Arial" w:cs="Arial"/>
          <w:sz w:val="19"/>
          <w:szCs w:val="19"/>
        </w:rPr>
        <w:t xml:space="preserve"> (</w:t>
      </w:r>
      <w:ins w:id="212" w:author="Autor">
        <w:r w:rsidR="00EF1CCB" w:rsidRPr="00C27160">
          <w:rPr>
            <w:rFonts w:ascii="Arial" w:hAnsi="Arial" w:cs="Arial"/>
            <w:sz w:val="19"/>
            <w:szCs w:val="19"/>
          </w:rPr>
          <w:t xml:space="preserve">v rozsahu najmä  týchto typov poistných rizík: </w:t>
        </w:r>
      </w:ins>
      <w:del w:id="213" w:author="Autor">
        <w:r w:rsidR="00A80591" w:rsidRPr="00C27160" w:rsidDel="00EF1CCB">
          <w:rPr>
            <w:rFonts w:ascii="Arial" w:hAnsi="Arial" w:cs="Arial"/>
            <w:sz w:val="19"/>
            <w:szCs w:val="19"/>
          </w:rPr>
          <w:delText xml:space="preserve"> proti </w:delText>
        </w:r>
      </w:del>
      <w:r w:rsidR="00A80591" w:rsidRPr="00C27160">
        <w:rPr>
          <w:rFonts w:ascii="Arial" w:hAnsi="Arial" w:cs="Arial"/>
          <w:sz w:val="19"/>
          <w:szCs w:val="19"/>
        </w:rPr>
        <w:t>poškodeni</w:t>
      </w:r>
      <w:ins w:id="214" w:author="Autor">
        <w:r w:rsidR="00EF1CCB" w:rsidRPr="00C27160">
          <w:rPr>
            <w:rFonts w:ascii="Arial" w:hAnsi="Arial" w:cs="Arial"/>
            <w:sz w:val="19"/>
            <w:szCs w:val="19"/>
          </w:rPr>
          <w:t>e</w:t>
        </w:r>
      </w:ins>
      <w:del w:id="215" w:author="Autor">
        <w:r w:rsidR="00A80591" w:rsidRPr="00C27160" w:rsidDel="00EF1CCB">
          <w:rPr>
            <w:rFonts w:ascii="Arial" w:hAnsi="Arial" w:cs="Arial"/>
            <w:sz w:val="19"/>
            <w:szCs w:val="19"/>
          </w:rPr>
          <w:delText>u</w:delText>
        </w:r>
      </w:del>
      <w:r w:rsidR="00A80591" w:rsidRPr="00C27160">
        <w:rPr>
          <w:rFonts w:ascii="Arial" w:hAnsi="Arial" w:cs="Arial"/>
          <w:sz w:val="19"/>
          <w:szCs w:val="19"/>
        </w:rPr>
        <w:t>, zničeni</w:t>
      </w:r>
      <w:ins w:id="216" w:author="Autor">
        <w:r w:rsidR="00EF1CCB" w:rsidRPr="00C27160">
          <w:rPr>
            <w:rFonts w:ascii="Arial" w:hAnsi="Arial" w:cs="Arial"/>
            <w:sz w:val="19"/>
            <w:szCs w:val="19"/>
          </w:rPr>
          <w:t>e</w:t>
        </w:r>
      </w:ins>
      <w:del w:id="217" w:author="Autor">
        <w:r w:rsidR="00A80591" w:rsidRPr="00C27160" w:rsidDel="00EF1CCB">
          <w:rPr>
            <w:rFonts w:ascii="Arial" w:hAnsi="Arial" w:cs="Arial"/>
            <w:sz w:val="19"/>
            <w:szCs w:val="19"/>
          </w:rPr>
          <w:delText>u</w:delText>
        </w:r>
        <w:r w:rsidR="00A80591" w:rsidRPr="00C27160" w:rsidDel="00C27160">
          <w:rPr>
            <w:rFonts w:ascii="Arial" w:hAnsi="Arial" w:cs="Arial"/>
            <w:sz w:val="19"/>
            <w:szCs w:val="19"/>
          </w:rPr>
          <w:delText xml:space="preserve">, </w:delText>
        </w:r>
        <w:r w:rsidR="00A80591" w:rsidRPr="00DE4A26" w:rsidDel="00C27160">
          <w:rPr>
            <w:rFonts w:ascii="Arial" w:hAnsi="Arial" w:cs="Arial"/>
            <w:sz w:val="19"/>
            <w:szCs w:val="19"/>
            <w:rPrChange w:id="218" w:author="Autor">
              <w:rPr>
                <w:rFonts w:ascii="Arial" w:hAnsi="Arial" w:cs="Arial"/>
                <w:sz w:val="19"/>
                <w:szCs w:val="19"/>
                <w:highlight w:val="yellow"/>
              </w:rPr>
            </w:rPrChange>
          </w:rPr>
          <w:delText>odcudzeni</w:delText>
        </w:r>
      </w:del>
      <w:ins w:id="219" w:author="Autor">
        <w:del w:id="220" w:author="Autor">
          <w:r w:rsidR="0031324E" w:rsidRPr="00DE4A26" w:rsidDel="00C27160">
            <w:rPr>
              <w:rFonts w:ascii="Arial" w:hAnsi="Arial" w:cs="Arial"/>
              <w:sz w:val="19"/>
              <w:szCs w:val="19"/>
              <w:rPrChange w:id="221" w:author="Autor">
                <w:rPr>
                  <w:rFonts w:ascii="Arial" w:hAnsi="Arial" w:cs="Arial"/>
                  <w:sz w:val="19"/>
                  <w:szCs w:val="19"/>
                  <w:highlight w:val="yellow"/>
                </w:rPr>
              </w:rPrChange>
            </w:rPr>
            <w:delText>e</w:delText>
          </w:r>
        </w:del>
      </w:ins>
      <w:del w:id="222" w:author="Autor">
        <w:r w:rsidR="00A80591" w:rsidRPr="00DE4A26" w:rsidDel="0031324E">
          <w:rPr>
            <w:rFonts w:ascii="Arial" w:hAnsi="Arial" w:cs="Arial"/>
            <w:sz w:val="19"/>
            <w:szCs w:val="19"/>
            <w:rPrChange w:id="223" w:author="Autor">
              <w:rPr>
                <w:rFonts w:ascii="Arial" w:hAnsi="Arial" w:cs="Arial"/>
                <w:sz w:val="19"/>
                <w:szCs w:val="19"/>
                <w:highlight w:val="yellow"/>
              </w:rPr>
            </w:rPrChange>
          </w:rPr>
          <w:delText>u</w:delText>
        </w:r>
        <w:r w:rsidR="00A80591" w:rsidRPr="00DE4A26" w:rsidDel="00C27160">
          <w:rPr>
            <w:rFonts w:ascii="Arial" w:hAnsi="Arial" w:cs="Arial"/>
            <w:sz w:val="19"/>
            <w:szCs w:val="19"/>
            <w:rPrChange w:id="224" w:author="Autor">
              <w:rPr>
                <w:rFonts w:ascii="Arial" w:hAnsi="Arial" w:cs="Arial"/>
                <w:sz w:val="19"/>
                <w:szCs w:val="19"/>
                <w:highlight w:val="yellow"/>
              </w:rPr>
            </w:rPrChange>
          </w:rPr>
          <w:delText xml:space="preserve"> a strat</w:delText>
        </w:r>
      </w:del>
      <w:ins w:id="225" w:author="Autor">
        <w:del w:id="226" w:author="Autor">
          <w:r w:rsidR="0031324E" w:rsidRPr="00DE4A26" w:rsidDel="00C27160">
            <w:rPr>
              <w:rFonts w:ascii="Arial" w:hAnsi="Arial" w:cs="Arial"/>
              <w:sz w:val="19"/>
              <w:szCs w:val="19"/>
              <w:rPrChange w:id="227" w:author="Autor">
                <w:rPr>
                  <w:rFonts w:ascii="Arial" w:hAnsi="Arial" w:cs="Arial"/>
                  <w:sz w:val="19"/>
                  <w:szCs w:val="19"/>
                  <w:highlight w:val="yellow"/>
                </w:rPr>
              </w:rPrChange>
            </w:rPr>
            <w:delText>a</w:delText>
          </w:r>
        </w:del>
      </w:ins>
      <w:del w:id="228" w:author="Autor">
        <w:r w:rsidR="00A80591" w:rsidRPr="00DE4A26" w:rsidDel="0031324E">
          <w:rPr>
            <w:rFonts w:ascii="Arial" w:hAnsi="Arial" w:cs="Arial"/>
            <w:sz w:val="19"/>
            <w:szCs w:val="19"/>
            <w:rPrChange w:id="229" w:author="Autor">
              <w:rPr>
                <w:rFonts w:ascii="Arial" w:hAnsi="Arial" w:cs="Arial"/>
                <w:sz w:val="19"/>
                <w:szCs w:val="19"/>
                <w:highlight w:val="yellow"/>
              </w:rPr>
            </w:rPrChange>
          </w:rPr>
          <w:delText>e</w:delText>
        </w:r>
      </w:del>
      <w:r w:rsidR="00A80591" w:rsidRPr="00DE4A26">
        <w:rPr>
          <w:rFonts w:ascii="Arial" w:hAnsi="Arial" w:cs="Arial"/>
          <w:sz w:val="19"/>
          <w:szCs w:val="19"/>
          <w:rPrChange w:id="230" w:author="Autor">
            <w:rPr>
              <w:rFonts w:ascii="Arial" w:hAnsi="Arial" w:cs="Arial"/>
              <w:sz w:val="19"/>
              <w:szCs w:val="19"/>
              <w:highlight w:val="yellow"/>
            </w:rPr>
          </w:rPrChange>
        </w:rPr>
        <w:t>)</w:t>
      </w:r>
      <w:r w:rsidR="00323DC7" w:rsidRPr="00DE4A26">
        <w:rPr>
          <w:rFonts w:ascii="Arial" w:hAnsi="Arial" w:cs="Arial"/>
          <w:sz w:val="19"/>
          <w:szCs w:val="19"/>
          <w:rPrChange w:id="231" w:author="Autor">
            <w:rPr>
              <w:rFonts w:ascii="Arial" w:hAnsi="Arial" w:cs="Arial"/>
              <w:sz w:val="19"/>
              <w:szCs w:val="19"/>
              <w:highlight w:val="yellow"/>
            </w:rPr>
          </w:rPrChange>
        </w:rPr>
        <w:t>,</w:t>
      </w:r>
    </w:p>
    <w:p w14:paraId="54CC54EC" w14:textId="2EAEE39C" w:rsidR="00323DC7" w:rsidRPr="003B5827" w:rsidRDefault="00C57A49" w:rsidP="00C27160">
      <w:pPr>
        <w:pStyle w:val="Odsekzoznamu"/>
        <w:numPr>
          <w:ilvl w:val="0"/>
          <w:numId w:val="32"/>
        </w:numPr>
        <w:spacing w:after="120" w:line="240" w:lineRule="auto"/>
        <w:ind w:left="851" w:hanging="283"/>
        <w:contextualSpacing w:val="0"/>
        <w:jc w:val="both"/>
        <w:rPr>
          <w:rFonts w:ascii="Arial" w:hAnsi="Arial" w:cs="Arial"/>
          <w:sz w:val="19"/>
          <w:szCs w:val="19"/>
        </w:rPr>
      </w:pPr>
      <w:r w:rsidRPr="003B5827">
        <w:rPr>
          <w:rFonts w:ascii="Arial" w:hAnsi="Arial" w:cs="Arial"/>
          <w:sz w:val="19"/>
          <w:szCs w:val="19"/>
        </w:rPr>
        <w:t xml:space="preserve">originál alebo </w:t>
      </w:r>
      <w:r w:rsidR="00FD0810" w:rsidRPr="003B5827">
        <w:rPr>
          <w:rFonts w:ascii="Arial" w:hAnsi="Arial" w:cs="Arial"/>
          <w:sz w:val="19"/>
          <w:szCs w:val="19"/>
        </w:rPr>
        <w:t xml:space="preserve">Prijímateľom overenú </w:t>
      </w:r>
      <w:r w:rsidR="00A80591" w:rsidRPr="003B5827">
        <w:rPr>
          <w:rFonts w:ascii="Arial" w:hAnsi="Arial" w:cs="Arial"/>
          <w:sz w:val="19"/>
          <w:szCs w:val="19"/>
        </w:rPr>
        <w:t>kópiu bankového výpisu o</w:t>
      </w:r>
      <w:ins w:id="232" w:author="Autor">
        <w:r w:rsidR="0021288D">
          <w:rPr>
            <w:rFonts w:ascii="Arial" w:hAnsi="Arial" w:cs="Arial"/>
            <w:sz w:val="19"/>
            <w:szCs w:val="19"/>
          </w:rPr>
          <w:t> </w:t>
        </w:r>
      </w:ins>
      <w:r w:rsidR="00A80591" w:rsidRPr="003B5827">
        <w:rPr>
          <w:rFonts w:ascii="Arial" w:hAnsi="Arial" w:cs="Arial"/>
          <w:sz w:val="19"/>
          <w:szCs w:val="19"/>
        </w:rPr>
        <w:t>zaplatení</w:t>
      </w:r>
      <w:ins w:id="233" w:author="Autor">
        <w:r w:rsidR="0021288D">
          <w:rPr>
            <w:rFonts w:ascii="Arial" w:hAnsi="Arial" w:cs="Arial"/>
            <w:sz w:val="19"/>
            <w:szCs w:val="19"/>
          </w:rPr>
          <w:t xml:space="preserve"> poistného</w:t>
        </w:r>
      </w:ins>
      <w:del w:id="234" w:author="Autor">
        <w:r w:rsidR="00323DC7" w:rsidRPr="003B5827" w:rsidDel="0021288D">
          <w:rPr>
            <w:rFonts w:ascii="Arial" w:hAnsi="Arial" w:cs="Arial"/>
            <w:sz w:val="19"/>
            <w:szCs w:val="19"/>
          </w:rPr>
          <w:delText>.</w:delText>
        </w:r>
      </w:del>
    </w:p>
    <w:p w14:paraId="6FF4FC91" w14:textId="6AA1F009" w:rsidR="00A80591" w:rsidRPr="003B5827" w:rsidDel="006F0EA6" w:rsidRDefault="00A80591" w:rsidP="001D0DC7">
      <w:pPr>
        <w:pStyle w:val="Odsekzoznamu"/>
        <w:numPr>
          <w:ilvl w:val="0"/>
          <w:numId w:val="29"/>
        </w:numPr>
        <w:spacing w:after="120" w:line="240" w:lineRule="auto"/>
        <w:ind w:left="567" w:hanging="284"/>
        <w:contextualSpacing w:val="0"/>
        <w:jc w:val="both"/>
        <w:rPr>
          <w:del w:id="235" w:author="Autor"/>
          <w:rFonts w:ascii="Arial" w:hAnsi="Arial" w:cs="Arial"/>
          <w:sz w:val="19"/>
          <w:szCs w:val="19"/>
        </w:rPr>
      </w:pPr>
      <w:r w:rsidRPr="003B5827">
        <w:rPr>
          <w:rFonts w:ascii="Arial" w:hAnsi="Arial" w:cs="Arial"/>
          <w:sz w:val="19"/>
          <w:szCs w:val="19"/>
        </w:rPr>
        <w:t xml:space="preserve">pri </w:t>
      </w:r>
      <w:r w:rsidRPr="003B5827">
        <w:rPr>
          <w:rFonts w:ascii="Arial" w:hAnsi="Arial" w:cs="Arial"/>
          <w:b/>
          <w:sz w:val="19"/>
          <w:szCs w:val="19"/>
        </w:rPr>
        <w:t>hnuteľných veciach</w:t>
      </w:r>
      <w:r w:rsidRPr="003B5827">
        <w:rPr>
          <w:rFonts w:ascii="Arial" w:hAnsi="Arial" w:cs="Arial"/>
          <w:sz w:val="19"/>
          <w:szCs w:val="19"/>
        </w:rPr>
        <w:t xml:space="preserve"> sa hodnota zálohu </w:t>
      </w:r>
      <w:ins w:id="236" w:author="Autor">
        <w:r w:rsidR="006F0EA6" w:rsidRPr="003B5827">
          <w:rPr>
            <w:rFonts w:ascii="Arial" w:hAnsi="Arial" w:cs="Arial"/>
            <w:sz w:val="19"/>
            <w:szCs w:val="19"/>
          </w:rPr>
          <w:t xml:space="preserve">určí </w:t>
        </w:r>
        <w:r w:rsidR="006F0EA6">
          <w:rPr>
            <w:rFonts w:ascii="Arial" w:hAnsi="Arial" w:cs="Arial"/>
            <w:sz w:val="19"/>
            <w:szCs w:val="19"/>
          </w:rPr>
          <w:t>na základe</w:t>
        </w:r>
        <w:r w:rsidR="006F0EA6" w:rsidRPr="008D0174">
          <w:rPr>
            <w:rFonts w:ascii="Arial" w:hAnsi="Arial" w:cs="Arial"/>
            <w:sz w:val="19"/>
            <w:szCs w:val="19"/>
          </w:rPr>
          <w:t xml:space="preserve"> obstarávac</w:t>
        </w:r>
        <w:r w:rsidR="006F0EA6">
          <w:rPr>
            <w:rFonts w:ascii="Arial" w:hAnsi="Arial" w:cs="Arial"/>
            <w:sz w:val="19"/>
            <w:szCs w:val="19"/>
          </w:rPr>
          <w:t>ej</w:t>
        </w:r>
        <w:r w:rsidR="006F0EA6" w:rsidRPr="008D0174">
          <w:rPr>
            <w:rFonts w:ascii="Arial" w:hAnsi="Arial" w:cs="Arial"/>
            <w:sz w:val="19"/>
            <w:szCs w:val="19"/>
          </w:rPr>
          <w:t xml:space="preserve"> cen</w:t>
        </w:r>
        <w:r w:rsidR="006F0EA6">
          <w:rPr>
            <w:rFonts w:ascii="Arial" w:hAnsi="Arial" w:cs="Arial"/>
            <w:sz w:val="19"/>
            <w:szCs w:val="19"/>
          </w:rPr>
          <w:t>y</w:t>
        </w:r>
        <w:r w:rsidR="006F0EA6" w:rsidRPr="008D0174">
          <w:rPr>
            <w:rFonts w:ascii="Arial" w:hAnsi="Arial" w:cs="Arial"/>
            <w:sz w:val="19"/>
            <w:szCs w:val="19"/>
          </w:rPr>
          <w:t xml:space="preserve"> </w:t>
        </w:r>
        <w:r w:rsidR="006F0EA6">
          <w:rPr>
            <w:rFonts w:ascii="Arial" w:hAnsi="Arial" w:cs="Arial"/>
            <w:sz w:val="19"/>
            <w:szCs w:val="19"/>
          </w:rPr>
          <w:t xml:space="preserve">na základe </w:t>
        </w:r>
      </w:ins>
      <w:del w:id="237" w:author="Autor">
        <w:r w:rsidRPr="003B5827" w:rsidDel="006F0EA6">
          <w:rPr>
            <w:rFonts w:ascii="Arial" w:hAnsi="Arial" w:cs="Arial"/>
            <w:sz w:val="19"/>
            <w:szCs w:val="19"/>
          </w:rPr>
          <w:delText>určí nasledovne:</w:delText>
        </w:r>
      </w:del>
    </w:p>
    <w:p w14:paraId="248A4754" w14:textId="5ABA804E" w:rsidR="00A80591" w:rsidRPr="001F3C99" w:rsidRDefault="00A80591" w:rsidP="00CE5395">
      <w:pPr>
        <w:pStyle w:val="Odsekzoznamu"/>
        <w:numPr>
          <w:ilvl w:val="0"/>
          <w:numId w:val="29"/>
        </w:numPr>
        <w:spacing w:after="120" w:line="240" w:lineRule="auto"/>
        <w:ind w:left="567" w:hanging="284"/>
        <w:contextualSpacing w:val="0"/>
        <w:jc w:val="both"/>
        <w:rPr>
          <w:rFonts w:ascii="Arial" w:hAnsi="Arial" w:cs="Arial"/>
          <w:sz w:val="19"/>
          <w:szCs w:val="19"/>
        </w:rPr>
      </w:pPr>
      <w:del w:id="238" w:author="Autor">
        <w:r w:rsidRPr="003B5827" w:rsidDel="006F0EA6">
          <w:rPr>
            <w:rFonts w:ascii="Arial" w:hAnsi="Arial" w:cs="Arial"/>
            <w:sz w:val="19"/>
            <w:szCs w:val="19"/>
          </w:rPr>
          <w:delText xml:space="preserve">v prípade zálohu tvoreného </w:delText>
        </w:r>
        <w:r w:rsidRPr="003B5827" w:rsidDel="006F0EA6">
          <w:rPr>
            <w:rFonts w:ascii="Arial" w:hAnsi="Arial" w:cs="Arial"/>
            <w:b/>
            <w:sz w:val="19"/>
            <w:szCs w:val="19"/>
          </w:rPr>
          <w:delText>existujúcou hnuteľnou vecou</w:delText>
        </w:r>
        <w:r w:rsidRPr="003B5827" w:rsidDel="006F0EA6">
          <w:rPr>
            <w:rFonts w:ascii="Arial" w:hAnsi="Arial" w:cs="Arial"/>
            <w:sz w:val="19"/>
            <w:szCs w:val="19"/>
          </w:rPr>
          <w:delText xml:space="preserve"> jeho hodnotu predstavuje </w:delText>
        </w:r>
      </w:del>
      <w:r w:rsidRPr="003B5827">
        <w:rPr>
          <w:rFonts w:ascii="Arial" w:hAnsi="Arial" w:cs="Arial"/>
          <w:sz w:val="19"/>
          <w:szCs w:val="19"/>
        </w:rPr>
        <w:t>obstarávac</w:t>
      </w:r>
      <w:ins w:id="239" w:author="Autor">
        <w:r w:rsidR="006F0EA6">
          <w:rPr>
            <w:rFonts w:ascii="Arial" w:hAnsi="Arial" w:cs="Arial"/>
            <w:sz w:val="19"/>
            <w:szCs w:val="19"/>
          </w:rPr>
          <w:t>ej</w:t>
        </w:r>
      </w:ins>
      <w:del w:id="240" w:author="Autor">
        <w:r w:rsidRPr="003B5827" w:rsidDel="006F0EA6">
          <w:rPr>
            <w:rFonts w:ascii="Arial" w:hAnsi="Arial" w:cs="Arial"/>
            <w:sz w:val="19"/>
            <w:szCs w:val="19"/>
          </w:rPr>
          <w:delText>ia</w:delText>
        </w:r>
      </w:del>
      <w:r w:rsidRPr="003B5827">
        <w:rPr>
          <w:rFonts w:ascii="Arial" w:hAnsi="Arial" w:cs="Arial"/>
          <w:sz w:val="19"/>
          <w:szCs w:val="19"/>
        </w:rPr>
        <w:t xml:space="preserve"> cen</w:t>
      </w:r>
      <w:ins w:id="241" w:author="Autor">
        <w:r w:rsidR="006F0EA6">
          <w:rPr>
            <w:rFonts w:ascii="Arial" w:hAnsi="Arial" w:cs="Arial"/>
            <w:sz w:val="19"/>
            <w:szCs w:val="19"/>
          </w:rPr>
          <w:t>y</w:t>
        </w:r>
      </w:ins>
      <w:del w:id="242" w:author="Autor">
        <w:r w:rsidRPr="003B5827" w:rsidDel="006F0EA6">
          <w:rPr>
            <w:rFonts w:ascii="Arial" w:hAnsi="Arial" w:cs="Arial"/>
            <w:sz w:val="19"/>
            <w:szCs w:val="19"/>
          </w:rPr>
          <w:delText>a</w:delText>
        </w:r>
      </w:del>
      <w:r w:rsidRPr="003B5827">
        <w:rPr>
          <w:rFonts w:ascii="Arial" w:hAnsi="Arial" w:cs="Arial"/>
          <w:sz w:val="19"/>
          <w:szCs w:val="19"/>
        </w:rPr>
        <w:t xml:space="preserve"> tejto hnuteľnej veci </w:t>
      </w:r>
      <w:r w:rsidR="00C3356F" w:rsidRPr="003B5827">
        <w:rPr>
          <w:rFonts w:ascii="Arial" w:hAnsi="Arial" w:cs="Arial"/>
          <w:b/>
          <w:sz w:val="19"/>
          <w:szCs w:val="19"/>
        </w:rPr>
        <w:t>s/</w:t>
      </w:r>
      <w:r w:rsidRPr="003B5827">
        <w:rPr>
          <w:rFonts w:ascii="Arial" w:hAnsi="Arial" w:cs="Arial"/>
          <w:b/>
          <w:sz w:val="19"/>
          <w:szCs w:val="19"/>
        </w:rPr>
        <w:t>bez DPH</w:t>
      </w:r>
      <w:r w:rsidR="00C3356F" w:rsidRPr="003B5827">
        <w:rPr>
          <w:rFonts w:ascii="Arial" w:hAnsi="Arial" w:cs="Arial"/>
          <w:b/>
          <w:sz w:val="19"/>
          <w:szCs w:val="19"/>
        </w:rPr>
        <w:t xml:space="preserve"> </w:t>
      </w:r>
      <w:r w:rsidR="00C3356F" w:rsidRPr="003B5827">
        <w:rPr>
          <w:rFonts w:ascii="Arial" w:hAnsi="Arial" w:cs="Arial"/>
          <w:sz w:val="19"/>
          <w:szCs w:val="19"/>
        </w:rPr>
        <w:t>v závislosti od toho, či je DPH oprávneným výdavkom</w:t>
      </w:r>
      <w:r w:rsidRPr="003B5827">
        <w:rPr>
          <w:rFonts w:ascii="Arial" w:hAnsi="Arial" w:cs="Arial"/>
          <w:sz w:val="19"/>
          <w:szCs w:val="19"/>
        </w:rPr>
        <w:t>, ktorá sa určí na základe faktúry (daňového dokladu) vystavenej dodávateľom tejto veci alebo výnimočne na základe iného obstarávacieho dokladu, ak nedošlo k vystaveniu faktúry, pričom faktúra alebo náhradný obstarávací doklad nesm</w:t>
      </w:r>
      <w:ins w:id="243" w:author="Autor">
        <w:r w:rsidR="006F0EA6">
          <w:rPr>
            <w:rFonts w:ascii="Arial" w:hAnsi="Arial" w:cs="Arial"/>
            <w:sz w:val="19"/>
            <w:szCs w:val="19"/>
          </w:rPr>
          <w:t>ú</w:t>
        </w:r>
      </w:ins>
      <w:del w:id="244" w:author="Autor">
        <w:r w:rsidRPr="003B5827" w:rsidDel="006F0EA6">
          <w:rPr>
            <w:rFonts w:ascii="Arial" w:hAnsi="Arial" w:cs="Arial"/>
            <w:sz w:val="19"/>
            <w:szCs w:val="19"/>
          </w:rPr>
          <w:delText>ie</w:delText>
        </w:r>
      </w:del>
      <w:r w:rsidRPr="003B5827">
        <w:rPr>
          <w:rFonts w:ascii="Arial" w:hAnsi="Arial" w:cs="Arial"/>
          <w:sz w:val="19"/>
          <w:szCs w:val="19"/>
        </w:rPr>
        <w:t xml:space="preserve"> byť za účelom určenia hodnoty zálohu starši</w:t>
      </w:r>
      <w:ins w:id="245" w:author="Autor">
        <w:r w:rsidR="006F0EA6">
          <w:rPr>
            <w:rFonts w:ascii="Arial" w:hAnsi="Arial" w:cs="Arial"/>
            <w:sz w:val="19"/>
            <w:szCs w:val="19"/>
          </w:rPr>
          <w:t>e</w:t>
        </w:r>
      </w:ins>
      <w:del w:id="246" w:author="Autor">
        <w:r w:rsidRPr="003B5827" w:rsidDel="006F0EA6">
          <w:rPr>
            <w:rFonts w:ascii="Arial" w:hAnsi="Arial" w:cs="Arial"/>
            <w:sz w:val="19"/>
            <w:szCs w:val="19"/>
          </w:rPr>
          <w:delText>a</w:delText>
        </w:r>
      </w:del>
      <w:r w:rsidRPr="003B5827">
        <w:rPr>
          <w:rFonts w:ascii="Arial" w:hAnsi="Arial" w:cs="Arial"/>
          <w:sz w:val="19"/>
          <w:szCs w:val="19"/>
        </w:rPr>
        <w:t xml:space="preserve"> ako </w:t>
      </w:r>
      <w:r w:rsidR="00122144" w:rsidRPr="003B5827">
        <w:rPr>
          <w:rFonts w:ascii="Arial" w:hAnsi="Arial" w:cs="Arial"/>
          <w:sz w:val="19"/>
          <w:szCs w:val="19"/>
        </w:rPr>
        <w:t>3 mesiace</w:t>
      </w:r>
      <w:r w:rsidRPr="003B5827">
        <w:rPr>
          <w:rFonts w:ascii="Arial" w:hAnsi="Arial" w:cs="Arial"/>
          <w:sz w:val="19"/>
          <w:szCs w:val="19"/>
        </w:rPr>
        <w:t xml:space="preserve"> odo dňa </w:t>
      </w:r>
      <w:ins w:id="247" w:author="Autor">
        <w:r w:rsidR="006F0EA6">
          <w:rPr>
            <w:rFonts w:ascii="Arial" w:hAnsi="Arial" w:cs="Arial"/>
            <w:sz w:val="19"/>
            <w:szCs w:val="19"/>
          </w:rPr>
          <w:t>ich</w:t>
        </w:r>
      </w:ins>
      <w:del w:id="248" w:author="Autor">
        <w:r w:rsidRPr="003B5827" w:rsidDel="006F0EA6">
          <w:rPr>
            <w:rFonts w:ascii="Arial" w:hAnsi="Arial" w:cs="Arial"/>
            <w:sz w:val="19"/>
            <w:szCs w:val="19"/>
          </w:rPr>
          <w:delText>jeho</w:delText>
        </w:r>
      </w:del>
      <w:r w:rsidRPr="003B5827">
        <w:rPr>
          <w:rFonts w:ascii="Arial" w:hAnsi="Arial" w:cs="Arial"/>
          <w:sz w:val="19"/>
          <w:szCs w:val="19"/>
        </w:rPr>
        <w:t xml:space="preserve"> vystavenia. </w:t>
      </w:r>
      <w:r w:rsidRPr="0066523A">
        <w:rPr>
          <w:rFonts w:ascii="Arial" w:hAnsi="Arial" w:cs="Arial"/>
          <w:sz w:val="19"/>
          <w:szCs w:val="19"/>
        </w:rPr>
        <w:t>V</w:t>
      </w:r>
      <w:ins w:id="249" w:author="Autor">
        <w:r w:rsidR="00EF1CCB" w:rsidRPr="0066523A">
          <w:rPr>
            <w:rFonts w:ascii="Arial" w:hAnsi="Arial" w:cs="Arial"/>
            <w:sz w:val="19"/>
            <w:szCs w:val="19"/>
          </w:rPr>
          <w:t> </w:t>
        </w:r>
      </w:ins>
      <w:r w:rsidRPr="0066523A">
        <w:rPr>
          <w:rFonts w:ascii="Arial" w:hAnsi="Arial" w:cs="Arial"/>
          <w:sz w:val="19"/>
          <w:szCs w:val="19"/>
        </w:rPr>
        <w:t>prípad</w:t>
      </w:r>
      <w:ins w:id="250" w:author="Autor">
        <w:r w:rsidR="00EF1CCB" w:rsidRPr="0066523A">
          <w:rPr>
            <w:rFonts w:ascii="Arial" w:hAnsi="Arial" w:cs="Arial"/>
            <w:sz w:val="19"/>
            <w:szCs w:val="19"/>
          </w:rPr>
          <w:t xml:space="preserve">e ak </w:t>
        </w:r>
        <w:r w:rsidR="006F0EA6" w:rsidRPr="0066523A">
          <w:rPr>
            <w:rFonts w:ascii="Arial" w:hAnsi="Arial" w:cs="Arial"/>
            <w:sz w:val="19"/>
            <w:szCs w:val="19"/>
          </w:rPr>
          <w:t>sú</w:t>
        </w:r>
        <w:r w:rsidR="00EF1CCB" w:rsidRPr="0066523A">
          <w:rPr>
            <w:rFonts w:ascii="Arial" w:hAnsi="Arial" w:cs="Arial"/>
            <w:sz w:val="19"/>
            <w:szCs w:val="19"/>
          </w:rPr>
          <w:t xml:space="preserve"> </w:t>
        </w:r>
      </w:ins>
      <w:del w:id="251" w:author="Autor">
        <w:r w:rsidRPr="001F3C99" w:rsidDel="00EF1CCB">
          <w:rPr>
            <w:rFonts w:ascii="Arial" w:hAnsi="Arial" w:cs="Arial"/>
            <w:sz w:val="19"/>
            <w:szCs w:val="19"/>
          </w:rPr>
          <w:delText xml:space="preserve">e, </w:delText>
        </w:r>
      </w:del>
      <w:ins w:id="252" w:author="Autor">
        <w:r w:rsidR="00EF1CCB" w:rsidRPr="001F3C99">
          <w:rPr>
            <w:rFonts w:ascii="Arial" w:hAnsi="Arial" w:cs="Arial"/>
            <w:sz w:val="19"/>
            <w:szCs w:val="19"/>
          </w:rPr>
          <w:t>faktúra alebo náhradný obstarávací doklad starš</w:t>
        </w:r>
        <w:r w:rsidR="006F0EA6" w:rsidRPr="0066523A">
          <w:rPr>
            <w:rFonts w:ascii="Arial" w:hAnsi="Arial" w:cs="Arial"/>
            <w:sz w:val="19"/>
            <w:szCs w:val="19"/>
          </w:rPr>
          <w:t>ie</w:t>
        </w:r>
        <w:r w:rsidR="00EF1CCB" w:rsidRPr="0066523A">
          <w:rPr>
            <w:rFonts w:ascii="Arial" w:hAnsi="Arial" w:cs="Arial"/>
            <w:sz w:val="19"/>
            <w:szCs w:val="19"/>
          </w:rPr>
          <w:t xml:space="preserve"> viac ako 3 mesiace odo dňa </w:t>
        </w:r>
        <w:r w:rsidR="006F0EA6" w:rsidRPr="0066523A">
          <w:rPr>
            <w:rFonts w:ascii="Arial" w:hAnsi="Arial" w:cs="Arial"/>
            <w:sz w:val="19"/>
            <w:szCs w:val="19"/>
          </w:rPr>
          <w:t>ich</w:t>
        </w:r>
        <w:r w:rsidR="00EF1CCB" w:rsidRPr="0066523A">
          <w:rPr>
            <w:rFonts w:ascii="Arial" w:hAnsi="Arial" w:cs="Arial"/>
            <w:sz w:val="19"/>
            <w:szCs w:val="19"/>
          </w:rPr>
          <w:t xml:space="preserve"> vystavenia</w:t>
        </w:r>
      </w:ins>
      <w:del w:id="253" w:author="Autor">
        <w:r w:rsidRPr="0066523A" w:rsidDel="00EF1CCB">
          <w:rPr>
            <w:rFonts w:ascii="Arial" w:hAnsi="Arial" w:cs="Arial"/>
            <w:sz w:val="19"/>
            <w:szCs w:val="19"/>
          </w:rPr>
          <w:delText xml:space="preserve">ak je majetok podľa tohto bodu nadobudnutý Prijímateľom/záložcom </w:delText>
        </w:r>
        <w:r w:rsidR="00122144" w:rsidRPr="0066523A" w:rsidDel="00EF1CCB">
          <w:rPr>
            <w:rFonts w:ascii="Arial" w:hAnsi="Arial" w:cs="Arial"/>
            <w:sz w:val="19"/>
            <w:szCs w:val="19"/>
          </w:rPr>
          <w:delText>pred viac ako 3 mesiacmi</w:delText>
        </w:r>
        <w:r w:rsidRPr="0066523A" w:rsidDel="00EF1CCB">
          <w:rPr>
            <w:rFonts w:ascii="Arial" w:hAnsi="Arial" w:cs="Arial"/>
            <w:sz w:val="19"/>
            <w:szCs w:val="19"/>
          </w:rPr>
          <w:delText xml:space="preserve"> k dátumu predloženia poskytovateľovi</w:delText>
        </w:r>
      </w:del>
      <w:r w:rsidRPr="0066523A">
        <w:rPr>
          <w:rFonts w:ascii="Arial" w:hAnsi="Arial" w:cs="Arial"/>
          <w:sz w:val="19"/>
          <w:szCs w:val="19"/>
        </w:rPr>
        <w:t xml:space="preserve">, hodnota zálohu sa určí na základe </w:t>
      </w:r>
      <w:del w:id="254" w:author="Autor">
        <w:r w:rsidRPr="0066523A" w:rsidDel="006F0EA6">
          <w:rPr>
            <w:rFonts w:ascii="Arial" w:hAnsi="Arial" w:cs="Arial"/>
            <w:sz w:val="19"/>
            <w:szCs w:val="19"/>
          </w:rPr>
          <w:delText xml:space="preserve">predloženého </w:delText>
        </w:r>
      </w:del>
      <w:r w:rsidRPr="0066523A">
        <w:rPr>
          <w:rFonts w:ascii="Arial" w:hAnsi="Arial" w:cs="Arial"/>
          <w:sz w:val="19"/>
          <w:szCs w:val="19"/>
        </w:rPr>
        <w:t>znaleckého posudku na predmetný majetok</w:t>
      </w:r>
      <w:ins w:id="255" w:author="Autor">
        <w:r w:rsidR="006F0EA6" w:rsidRPr="0066523A">
          <w:rPr>
            <w:rFonts w:ascii="Arial" w:hAnsi="Arial" w:cs="Arial"/>
            <w:sz w:val="19"/>
            <w:szCs w:val="19"/>
          </w:rPr>
          <w:t>, nie starš</w:t>
        </w:r>
        <w:r w:rsidR="00264128" w:rsidRPr="0066523A">
          <w:rPr>
            <w:rFonts w:ascii="Arial" w:hAnsi="Arial" w:cs="Arial"/>
            <w:sz w:val="19"/>
            <w:szCs w:val="19"/>
          </w:rPr>
          <w:t>i</w:t>
        </w:r>
        <w:r w:rsidR="006F0EA6" w:rsidRPr="0066523A">
          <w:rPr>
            <w:rFonts w:ascii="Arial" w:hAnsi="Arial" w:cs="Arial"/>
            <w:sz w:val="19"/>
            <w:szCs w:val="19"/>
          </w:rPr>
          <w:t>eho ako 3 mesiace od jeho  vyhotovenia.</w:t>
        </w:r>
      </w:ins>
      <w:del w:id="256" w:author="Autor">
        <w:r w:rsidRPr="001F3C99" w:rsidDel="006F0EA6">
          <w:rPr>
            <w:rFonts w:ascii="Arial" w:hAnsi="Arial" w:cs="Arial"/>
            <w:sz w:val="19"/>
            <w:szCs w:val="19"/>
          </w:rPr>
          <w:delText xml:space="preserve">. </w:delText>
        </w:r>
      </w:del>
    </w:p>
    <w:p w14:paraId="0DC3B11B" w14:textId="517B47E1" w:rsidR="00A80591" w:rsidRPr="003B5827" w:rsidRDefault="00A80591" w:rsidP="00C27160">
      <w:pPr>
        <w:pStyle w:val="AONormal"/>
        <w:spacing w:before="120" w:after="120" w:line="240" w:lineRule="auto"/>
        <w:ind w:left="567"/>
        <w:jc w:val="both"/>
        <w:rPr>
          <w:rFonts w:ascii="Arial" w:eastAsiaTheme="minorHAnsi" w:hAnsi="Arial" w:cs="Arial"/>
          <w:sz w:val="19"/>
          <w:szCs w:val="19"/>
          <w:lang w:val="sk-SK"/>
        </w:rPr>
      </w:pPr>
      <w:r w:rsidRPr="003B5827">
        <w:rPr>
          <w:rFonts w:ascii="Arial" w:eastAsiaTheme="minorHAnsi" w:hAnsi="Arial" w:cs="Arial"/>
          <w:sz w:val="19"/>
          <w:szCs w:val="19"/>
          <w:lang w:val="sk-SK"/>
        </w:rPr>
        <w:t>Prijímateľ predkladá:</w:t>
      </w:r>
    </w:p>
    <w:p w14:paraId="276E0FE2" w14:textId="2DC53A98" w:rsidR="00A80591" w:rsidRPr="003B5827" w:rsidRDefault="00A80591" w:rsidP="00C27160">
      <w:pPr>
        <w:pStyle w:val="Odsekzoznamu"/>
        <w:numPr>
          <w:ilvl w:val="0"/>
          <w:numId w:val="32"/>
        </w:numPr>
        <w:spacing w:after="120" w:line="240" w:lineRule="auto"/>
        <w:ind w:left="851" w:hanging="283"/>
        <w:contextualSpacing w:val="0"/>
        <w:jc w:val="both"/>
        <w:rPr>
          <w:rFonts w:ascii="Arial" w:hAnsi="Arial" w:cs="Arial"/>
          <w:sz w:val="19"/>
          <w:szCs w:val="19"/>
        </w:rPr>
      </w:pPr>
      <w:r w:rsidRPr="003B5827">
        <w:rPr>
          <w:rFonts w:ascii="Arial" w:hAnsi="Arial" w:cs="Arial"/>
          <w:sz w:val="19"/>
          <w:szCs w:val="19"/>
        </w:rPr>
        <w:lastRenderedPageBreak/>
        <w:t>dokumentáciu preukazujúcu hodnotu zálohu (originál alebo kópia faktúry</w:t>
      </w:r>
      <w:r w:rsidR="00323DC7" w:rsidRPr="003B5827">
        <w:rPr>
          <w:rFonts w:ascii="Arial" w:hAnsi="Arial" w:cs="Arial"/>
          <w:sz w:val="19"/>
          <w:szCs w:val="19"/>
        </w:rPr>
        <w:t xml:space="preserve"> o</w:t>
      </w:r>
      <w:r w:rsidR="00FD0810" w:rsidRPr="003B5827">
        <w:rPr>
          <w:rFonts w:ascii="Arial" w:hAnsi="Arial" w:cs="Arial"/>
          <w:sz w:val="19"/>
          <w:szCs w:val="19"/>
        </w:rPr>
        <w:t>verená</w:t>
      </w:r>
      <w:r w:rsidR="00323DC7" w:rsidRPr="003B5827">
        <w:rPr>
          <w:rFonts w:ascii="Arial" w:hAnsi="Arial" w:cs="Arial"/>
          <w:sz w:val="19"/>
          <w:szCs w:val="19"/>
        </w:rPr>
        <w:t xml:space="preserve"> Prijímateľom</w:t>
      </w:r>
      <w:r w:rsidRPr="003B5827">
        <w:rPr>
          <w:rFonts w:ascii="Arial" w:hAnsi="Arial" w:cs="Arial"/>
          <w:sz w:val="19"/>
          <w:szCs w:val="19"/>
        </w:rPr>
        <w:t xml:space="preserve">, príp. iného obstarávacieho dokladu, resp. originál znaleckého posudku nie staršieho ako 3 mesiace k dátumu predloženia), </w:t>
      </w:r>
    </w:p>
    <w:p w14:paraId="35C9DB3C" w14:textId="24C66FE9" w:rsidR="00323DC7" w:rsidRPr="003B5827" w:rsidRDefault="00C57A49" w:rsidP="00C27160">
      <w:pPr>
        <w:pStyle w:val="Odsekzoznamu"/>
        <w:numPr>
          <w:ilvl w:val="0"/>
          <w:numId w:val="32"/>
        </w:numPr>
        <w:spacing w:after="120" w:line="240" w:lineRule="auto"/>
        <w:ind w:left="851" w:hanging="283"/>
        <w:contextualSpacing w:val="0"/>
        <w:jc w:val="both"/>
        <w:rPr>
          <w:rFonts w:ascii="Arial" w:hAnsi="Arial" w:cs="Arial"/>
          <w:sz w:val="19"/>
          <w:szCs w:val="19"/>
        </w:rPr>
      </w:pPr>
      <w:r w:rsidRPr="003B5827">
        <w:rPr>
          <w:rFonts w:ascii="Arial" w:hAnsi="Arial" w:cs="Arial"/>
          <w:sz w:val="19"/>
          <w:szCs w:val="19"/>
        </w:rPr>
        <w:t xml:space="preserve">originál alebo </w:t>
      </w:r>
      <w:r w:rsidR="00FD0810" w:rsidRPr="003B5827">
        <w:rPr>
          <w:rFonts w:ascii="Arial" w:hAnsi="Arial" w:cs="Arial"/>
          <w:sz w:val="19"/>
          <w:szCs w:val="19"/>
        </w:rPr>
        <w:t xml:space="preserve">Prijímateľom overenú </w:t>
      </w:r>
      <w:r w:rsidR="00A80591" w:rsidRPr="003B5827">
        <w:rPr>
          <w:rFonts w:ascii="Arial" w:hAnsi="Arial" w:cs="Arial"/>
          <w:sz w:val="19"/>
          <w:szCs w:val="19"/>
        </w:rPr>
        <w:t>kópiu úverovej zmluvy</w:t>
      </w:r>
      <w:r w:rsidR="00323DC7" w:rsidRPr="003B5827">
        <w:rPr>
          <w:rFonts w:ascii="Arial" w:hAnsi="Arial" w:cs="Arial"/>
          <w:sz w:val="19"/>
          <w:szCs w:val="19"/>
        </w:rPr>
        <w:t xml:space="preserve"> s Financujúcim subjektom,</w:t>
      </w:r>
    </w:p>
    <w:p w14:paraId="4EF8F1F1" w14:textId="0265B47C" w:rsidR="00A80591" w:rsidRPr="003B5827" w:rsidRDefault="00C57A49" w:rsidP="00C27160">
      <w:pPr>
        <w:pStyle w:val="Odsekzoznamu"/>
        <w:numPr>
          <w:ilvl w:val="0"/>
          <w:numId w:val="32"/>
        </w:numPr>
        <w:spacing w:after="120" w:line="240" w:lineRule="auto"/>
        <w:ind w:left="851" w:hanging="283"/>
        <w:contextualSpacing w:val="0"/>
        <w:jc w:val="both"/>
        <w:rPr>
          <w:rFonts w:ascii="Arial" w:hAnsi="Arial" w:cs="Arial"/>
          <w:sz w:val="19"/>
          <w:szCs w:val="19"/>
        </w:rPr>
      </w:pPr>
      <w:r w:rsidRPr="003B5827">
        <w:rPr>
          <w:rFonts w:ascii="Arial" w:hAnsi="Arial" w:cs="Arial"/>
          <w:sz w:val="19"/>
          <w:szCs w:val="19"/>
        </w:rPr>
        <w:t xml:space="preserve">originál alebo </w:t>
      </w:r>
      <w:r w:rsidR="00FD0810" w:rsidRPr="003B5827">
        <w:rPr>
          <w:rFonts w:ascii="Arial" w:hAnsi="Arial" w:cs="Arial"/>
          <w:sz w:val="19"/>
          <w:szCs w:val="19"/>
        </w:rPr>
        <w:t xml:space="preserve">Prijímateľom overenú </w:t>
      </w:r>
      <w:r w:rsidR="00A80591" w:rsidRPr="003B5827">
        <w:rPr>
          <w:rFonts w:ascii="Arial" w:hAnsi="Arial" w:cs="Arial"/>
          <w:sz w:val="19"/>
          <w:szCs w:val="19"/>
        </w:rPr>
        <w:t xml:space="preserve">kópiu zmluvy o zriadení záložného práva v prospech </w:t>
      </w:r>
      <w:r w:rsidR="00662D90" w:rsidRPr="003B5827">
        <w:rPr>
          <w:rFonts w:ascii="Arial" w:hAnsi="Arial" w:cs="Arial"/>
          <w:sz w:val="19"/>
          <w:szCs w:val="19"/>
        </w:rPr>
        <w:t>F</w:t>
      </w:r>
      <w:r w:rsidR="00A80591" w:rsidRPr="003B5827">
        <w:rPr>
          <w:rFonts w:ascii="Arial" w:hAnsi="Arial" w:cs="Arial"/>
          <w:sz w:val="19"/>
          <w:szCs w:val="19"/>
        </w:rPr>
        <w:t>inancujúceho subjektu ako prvého záložného veriteľa,</w:t>
      </w:r>
    </w:p>
    <w:p w14:paraId="3F668AC2" w14:textId="12C9B5AB" w:rsidR="00A80591" w:rsidRPr="003B5827" w:rsidRDefault="00A80591" w:rsidP="00C27160">
      <w:pPr>
        <w:pStyle w:val="Odsekzoznamu"/>
        <w:numPr>
          <w:ilvl w:val="0"/>
          <w:numId w:val="32"/>
        </w:numPr>
        <w:spacing w:after="120" w:line="240" w:lineRule="auto"/>
        <w:ind w:left="851" w:hanging="283"/>
        <w:contextualSpacing w:val="0"/>
        <w:jc w:val="both"/>
        <w:rPr>
          <w:rFonts w:ascii="Arial" w:hAnsi="Arial" w:cs="Arial"/>
          <w:sz w:val="19"/>
          <w:szCs w:val="19"/>
        </w:rPr>
      </w:pPr>
      <w:r w:rsidRPr="003B5827">
        <w:rPr>
          <w:rFonts w:ascii="Arial" w:hAnsi="Arial" w:cs="Arial"/>
          <w:sz w:val="19"/>
          <w:szCs w:val="19"/>
        </w:rPr>
        <w:t xml:space="preserve">originál alebo </w:t>
      </w:r>
      <w:r w:rsidR="00FD0810" w:rsidRPr="003B5827">
        <w:rPr>
          <w:rFonts w:ascii="Arial" w:hAnsi="Arial" w:cs="Arial"/>
          <w:sz w:val="19"/>
          <w:szCs w:val="19"/>
        </w:rPr>
        <w:t xml:space="preserve">Prijímateľom overenú </w:t>
      </w:r>
      <w:r w:rsidRPr="003B5827">
        <w:rPr>
          <w:rFonts w:ascii="Arial" w:hAnsi="Arial" w:cs="Arial"/>
          <w:sz w:val="19"/>
          <w:szCs w:val="19"/>
        </w:rPr>
        <w:t>kópiu dodacích listov a</w:t>
      </w:r>
      <w:r w:rsidR="00122144" w:rsidRPr="003B5827">
        <w:rPr>
          <w:rFonts w:ascii="Arial" w:hAnsi="Arial" w:cs="Arial"/>
          <w:sz w:val="19"/>
          <w:szCs w:val="19"/>
        </w:rPr>
        <w:t> </w:t>
      </w:r>
      <w:r w:rsidRPr="003B5827">
        <w:rPr>
          <w:rFonts w:ascii="Arial" w:hAnsi="Arial" w:cs="Arial"/>
          <w:sz w:val="19"/>
          <w:szCs w:val="19"/>
        </w:rPr>
        <w:t>preberacích protokolov s uvedenými výrobnými číslami/číslami karosérie,</w:t>
      </w:r>
    </w:p>
    <w:p w14:paraId="5BE61702" w14:textId="15556E26" w:rsidR="00A80591" w:rsidRPr="003B5827" w:rsidRDefault="00C57A49" w:rsidP="00C27160">
      <w:pPr>
        <w:pStyle w:val="Odsekzoznamu"/>
        <w:numPr>
          <w:ilvl w:val="0"/>
          <w:numId w:val="32"/>
        </w:numPr>
        <w:spacing w:after="120" w:line="240" w:lineRule="auto"/>
        <w:ind w:left="851" w:hanging="283"/>
        <w:contextualSpacing w:val="0"/>
        <w:jc w:val="both"/>
        <w:rPr>
          <w:rFonts w:ascii="Arial" w:hAnsi="Arial" w:cs="Arial"/>
          <w:sz w:val="19"/>
          <w:szCs w:val="19"/>
        </w:rPr>
      </w:pPr>
      <w:r w:rsidRPr="003B5827">
        <w:rPr>
          <w:rFonts w:ascii="Arial" w:hAnsi="Arial" w:cs="Arial"/>
          <w:sz w:val="19"/>
          <w:szCs w:val="19"/>
        </w:rPr>
        <w:t xml:space="preserve">originál alebo </w:t>
      </w:r>
      <w:r w:rsidR="00FD0810" w:rsidRPr="003B5827">
        <w:rPr>
          <w:rFonts w:ascii="Arial" w:hAnsi="Arial" w:cs="Arial"/>
          <w:sz w:val="19"/>
          <w:szCs w:val="19"/>
        </w:rPr>
        <w:t xml:space="preserve">Prijímateľom overenú </w:t>
      </w:r>
      <w:r w:rsidR="00B20E18" w:rsidRPr="003B5827">
        <w:rPr>
          <w:rFonts w:ascii="Arial" w:hAnsi="Arial" w:cs="Arial"/>
          <w:sz w:val="19"/>
          <w:szCs w:val="19"/>
        </w:rPr>
        <w:t>kópi</w:t>
      </w:r>
      <w:r w:rsidR="00FD0810" w:rsidRPr="003B5827">
        <w:rPr>
          <w:rFonts w:ascii="Arial" w:hAnsi="Arial" w:cs="Arial"/>
          <w:sz w:val="19"/>
          <w:szCs w:val="19"/>
        </w:rPr>
        <w:t>u</w:t>
      </w:r>
      <w:r w:rsidR="00B20E18" w:rsidRPr="003B5827">
        <w:rPr>
          <w:rFonts w:ascii="Arial" w:hAnsi="Arial" w:cs="Arial"/>
          <w:sz w:val="19"/>
          <w:szCs w:val="19"/>
        </w:rPr>
        <w:t xml:space="preserve"> </w:t>
      </w:r>
      <w:r w:rsidR="00A80591" w:rsidRPr="003B5827">
        <w:rPr>
          <w:rFonts w:ascii="Arial" w:hAnsi="Arial" w:cs="Arial"/>
          <w:sz w:val="19"/>
          <w:szCs w:val="19"/>
        </w:rPr>
        <w:t xml:space="preserve">poistnej zmluvy </w:t>
      </w:r>
      <w:r w:rsidR="00122144" w:rsidRPr="003B5827">
        <w:rPr>
          <w:rFonts w:ascii="Arial" w:hAnsi="Arial" w:cs="Arial"/>
          <w:sz w:val="19"/>
          <w:szCs w:val="19"/>
        </w:rPr>
        <w:t>na záloh</w:t>
      </w:r>
      <w:r w:rsidR="00A80591" w:rsidRPr="003B5827">
        <w:rPr>
          <w:rFonts w:ascii="Arial" w:hAnsi="Arial" w:cs="Arial"/>
          <w:sz w:val="19"/>
          <w:szCs w:val="19"/>
        </w:rPr>
        <w:t xml:space="preserve"> (</w:t>
      </w:r>
      <w:ins w:id="257" w:author="Autor">
        <w:r w:rsidR="00EF1CCB">
          <w:rPr>
            <w:rFonts w:ascii="Arial" w:hAnsi="Arial" w:cs="Arial"/>
            <w:sz w:val="19"/>
            <w:szCs w:val="19"/>
          </w:rPr>
          <w:t>v rozsahu najmä  týchto typov poistných rizík:</w:t>
        </w:r>
      </w:ins>
      <w:del w:id="258" w:author="Autor">
        <w:r w:rsidR="00A80591" w:rsidRPr="003B5827" w:rsidDel="00EF1CCB">
          <w:rPr>
            <w:rFonts w:ascii="Arial" w:hAnsi="Arial" w:cs="Arial"/>
            <w:sz w:val="19"/>
            <w:szCs w:val="19"/>
          </w:rPr>
          <w:delText>s poistením proti poškodeniu, zničeniu,</w:delText>
        </w:r>
        <w:r w:rsidR="00A80591" w:rsidRPr="003B5827" w:rsidDel="0031324E">
          <w:rPr>
            <w:rFonts w:ascii="Arial" w:hAnsi="Arial" w:cs="Arial"/>
            <w:sz w:val="19"/>
            <w:szCs w:val="19"/>
          </w:rPr>
          <w:delText xml:space="preserve"> </w:delText>
        </w:r>
      </w:del>
      <w:ins w:id="259" w:author="Autor">
        <w:r w:rsidR="0031324E">
          <w:rPr>
            <w:rFonts w:ascii="Arial" w:hAnsi="Arial" w:cs="Arial"/>
            <w:sz w:val="19"/>
            <w:szCs w:val="19"/>
          </w:rPr>
          <w:t xml:space="preserve"> </w:t>
        </w:r>
        <w:r w:rsidR="00277533" w:rsidRPr="00A76F9F">
          <w:rPr>
            <w:rFonts w:ascii="Arial" w:hAnsi="Arial" w:cs="Arial"/>
            <w:sz w:val="19"/>
            <w:szCs w:val="19"/>
          </w:rPr>
          <w:t>poškodenie,</w:t>
        </w:r>
        <w:r w:rsidR="00277533">
          <w:rPr>
            <w:rFonts w:ascii="Arial" w:hAnsi="Arial" w:cs="Arial"/>
            <w:sz w:val="19"/>
            <w:szCs w:val="19"/>
          </w:rPr>
          <w:t xml:space="preserve"> </w:t>
        </w:r>
      </w:ins>
      <w:r w:rsidR="00A80591" w:rsidRPr="003B5827">
        <w:rPr>
          <w:rFonts w:ascii="Arial" w:hAnsi="Arial" w:cs="Arial"/>
          <w:sz w:val="19"/>
          <w:szCs w:val="19"/>
        </w:rPr>
        <w:t>odcudzeni</w:t>
      </w:r>
      <w:ins w:id="260" w:author="Autor">
        <w:r w:rsidR="00EF1CCB">
          <w:rPr>
            <w:rFonts w:ascii="Arial" w:hAnsi="Arial" w:cs="Arial"/>
            <w:sz w:val="19"/>
            <w:szCs w:val="19"/>
          </w:rPr>
          <w:t>e, zničenie, strata</w:t>
        </w:r>
      </w:ins>
      <w:del w:id="261" w:author="Autor">
        <w:r w:rsidR="00A80591" w:rsidRPr="003B5827" w:rsidDel="00EF1CCB">
          <w:rPr>
            <w:rFonts w:ascii="Arial" w:hAnsi="Arial" w:cs="Arial"/>
            <w:sz w:val="19"/>
            <w:szCs w:val="19"/>
          </w:rPr>
          <w:delText>u a strate)</w:delText>
        </w:r>
        <w:r w:rsidR="00662D90" w:rsidRPr="003B5827" w:rsidDel="005D4C29">
          <w:rPr>
            <w:rFonts w:ascii="Arial" w:hAnsi="Arial" w:cs="Arial"/>
            <w:sz w:val="19"/>
            <w:szCs w:val="19"/>
          </w:rPr>
          <w:delText xml:space="preserve"> </w:delText>
        </w:r>
        <w:r w:rsidR="00662D90" w:rsidRPr="003B5827" w:rsidDel="0021288D">
          <w:rPr>
            <w:rFonts w:ascii="Arial" w:hAnsi="Arial" w:cs="Arial"/>
            <w:sz w:val="19"/>
            <w:szCs w:val="19"/>
          </w:rPr>
          <w:delText>(kópia overená Prijímateľom)</w:delText>
        </w:r>
      </w:del>
      <w:ins w:id="262" w:author="Autor">
        <w:r w:rsidR="00EF1CCB">
          <w:rPr>
            <w:rFonts w:ascii="Arial" w:hAnsi="Arial" w:cs="Arial"/>
            <w:sz w:val="19"/>
            <w:szCs w:val="19"/>
          </w:rPr>
          <w:t>),</w:t>
        </w:r>
      </w:ins>
      <w:del w:id="263" w:author="Autor">
        <w:r w:rsidR="00A80591" w:rsidRPr="003B5827" w:rsidDel="00EF1CCB">
          <w:rPr>
            <w:rFonts w:ascii="Arial" w:hAnsi="Arial" w:cs="Arial"/>
            <w:sz w:val="19"/>
            <w:szCs w:val="19"/>
          </w:rPr>
          <w:delText>,</w:delText>
        </w:r>
      </w:del>
    </w:p>
    <w:p w14:paraId="250D7C19" w14:textId="5E147DBF" w:rsidR="00A80591" w:rsidRPr="003B5827" w:rsidRDefault="00C57A49" w:rsidP="00C27160">
      <w:pPr>
        <w:pStyle w:val="Odsekzoznamu"/>
        <w:numPr>
          <w:ilvl w:val="0"/>
          <w:numId w:val="32"/>
        </w:numPr>
        <w:spacing w:after="120" w:line="240" w:lineRule="auto"/>
        <w:ind w:left="851" w:hanging="283"/>
        <w:contextualSpacing w:val="0"/>
        <w:jc w:val="both"/>
        <w:rPr>
          <w:rFonts w:ascii="Arial" w:hAnsi="Arial" w:cs="Arial"/>
          <w:sz w:val="19"/>
          <w:szCs w:val="19"/>
        </w:rPr>
      </w:pPr>
      <w:r w:rsidRPr="003B5827">
        <w:rPr>
          <w:rFonts w:ascii="Arial" w:hAnsi="Arial" w:cs="Arial"/>
          <w:sz w:val="19"/>
          <w:szCs w:val="19"/>
        </w:rPr>
        <w:t xml:space="preserve">originál alebo </w:t>
      </w:r>
      <w:r w:rsidR="00FD0810" w:rsidRPr="003B5827">
        <w:rPr>
          <w:rFonts w:ascii="Arial" w:hAnsi="Arial" w:cs="Arial"/>
          <w:sz w:val="19"/>
          <w:szCs w:val="19"/>
        </w:rPr>
        <w:t xml:space="preserve">Prijímateľom overenú </w:t>
      </w:r>
      <w:r w:rsidR="00A80591" w:rsidRPr="003B5827">
        <w:rPr>
          <w:rFonts w:ascii="Arial" w:hAnsi="Arial" w:cs="Arial"/>
          <w:sz w:val="19"/>
          <w:szCs w:val="19"/>
        </w:rPr>
        <w:t>kópiu bankového výpisu o zaplatení poistného</w:t>
      </w:r>
      <w:r w:rsidR="00662D90" w:rsidRPr="003B5827">
        <w:rPr>
          <w:rFonts w:ascii="Arial" w:hAnsi="Arial" w:cs="Arial"/>
          <w:sz w:val="19"/>
          <w:szCs w:val="19"/>
        </w:rPr>
        <w:t>,</w:t>
      </w:r>
    </w:p>
    <w:p w14:paraId="743222B3" w14:textId="2C150685" w:rsidR="00A80591" w:rsidRPr="005B6B44" w:rsidRDefault="00C57A49" w:rsidP="00C27160">
      <w:pPr>
        <w:pStyle w:val="Odsekzoznamu"/>
        <w:numPr>
          <w:ilvl w:val="0"/>
          <w:numId w:val="32"/>
        </w:numPr>
        <w:spacing w:after="120" w:line="240" w:lineRule="auto"/>
        <w:ind w:left="851" w:hanging="283"/>
        <w:contextualSpacing w:val="0"/>
        <w:jc w:val="both"/>
        <w:rPr>
          <w:ins w:id="264" w:author="Autor"/>
          <w:rFonts w:ascii="Arial" w:hAnsi="Arial" w:cs="Arial"/>
          <w:sz w:val="19"/>
          <w:szCs w:val="19"/>
        </w:rPr>
      </w:pPr>
      <w:r w:rsidRPr="003B5827">
        <w:rPr>
          <w:rFonts w:ascii="Arial" w:hAnsi="Arial" w:cs="Arial"/>
          <w:sz w:val="19"/>
          <w:szCs w:val="19"/>
        </w:rPr>
        <w:t xml:space="preserve">originál alebo </w:t>
      </w:r>
      <w:r w:rsidR="00FD0810" w:rsidRPr="003B5827">
        <w:rPr>
          <w:rFonts w:ascii="Arial" w:hAnsi="Arial" w:cs="Arial"/>
          <w:sz w:val="19"/>
          <w:szCs w:val="19"/>
        </w:rPr>
        <w:t xml:space="preserve">Prijímateľom overenú </w:t>
      </w:r>
      <w:r w:rsidR="00A80591" w:rsidRPr="003B5827">
        <w:rPr>
          <w:rFonts w:ascii="Arial" w:hAnsi="Arial" w:cs="Arial"/>
          <w:sz w:val="19"/>
          <w:szCs w:val="19"/>
        </w:rPr>
        <w:t xml:space="preserve">kópiu výpisu z notárskeho centrálneho registra o zriadení záložného práva </w:t>
      </w:r>
      <w:r w:rsidR="00A262BF" w:rsidRPr="003B5827">
        <w:rPr>
          <w:rFonts w:ascii="Arial" w:hAnsi="Arial" w:cs="Arial"/>
          <w:sz w:val="19"/>
          <w:szCs w:val="19"/>
        </w:rPr>
        <w:t>F</w:t>
      </w:r>
      <w:r w:rsidR="00A80591" w:rsidRPr="003B5827">
        <w:rPr>
          <w:rFonts w:ascii="Arial" w:hAnsi="Arial" w:cs="Arial"/>
          <w:sz w:val="19"/>
          <w:szCs w:val="19"/>
        </w:rPr>
        <w:t>inancujúceho subjektu</w:t>
      </w:r>
      <w:ins w:id="265" w:author="Autor">
        <w:r w:rsidR="001B263B">
          <w:rPr>
            <w:rFonts w:ascii="Arial" w:hAnsi="Arial" w:cs="Arial"/>
            <w:sz w:val="19"/>
            <w:szCs w:val="19"/>
          </w:rPr>
          <w:t>,</w:t>
        </w:r>
      </w:ins>
      <w:del w:id="266" w:author="Autor">
        <w:r w:rsidR="00662D90" w:rsidRPr="003B5827" w:rsidDel="001B263B">
          <w:rPr>
            <w:rFonts w:ascii="Arial" w:hAnsi="Arial" w:cs="Arial"/>
            <w:sz w:val="19"/>
            <w:szCs w:val="19"/>
          </w:rPr>
          <w:delText>.</w:delText>
        </w:r>
      </w:del>
    </w:p>
    <w:p w14:paraId="2883D7B6" w14:textId="291DAF60" w:rsidR="001B263B" w:rsidRPr="005B6B44" w:rsidRDefault="001B263B" w:rsidP="00C27160">
      <w:pPr>
        <w:pStyle w:val="Odsekzoznamu"/>
        <w:numPr>
          <w:ilvl w:val="0"/>
          <w:numId w:val="32"/>
        </w:numPr>
        <w:spacing w:after="120" w:line="240" w:lineRule="auto"/>
        <w:ind w:left="851" w:hanging="283"/>
        <w:contextualSpacing w:val="0"/>
        <w:jc w:val="both"/>
        <w:rPr>
          <w:ins w:id="267" w:author="Autor"/>
          <w:rFonts w:ascii="Arial" w:hAnsi="Arial" w:cs="Arial"/>
          <w:sz w:val="19"/>
          <w:szCs w:val="19"/>
        </w:rPr>
      </w:pPr>
      <w:ins w:id="268" w:author="Autor">
        <w:r w:rsidRPr="003B5827">
          <w:rPr>
            <w:rFonts w:ascii="Arial" w:hAnsi="Arial" w:cs="Arial"/>
            <w:sz w:val="19"/>
            <w:szCs w:val="19"/>
          </w:rPr>
          <w:t>originál znaleckého posudku na predmetný majetok za účelom určenia hodnoty zálohu</w:t>
        </w:r>
        <w:r>
          <w:rPr>
            <w:rFonts w:ascii="Arial" w:hAnsi="Arial" w:cs="Arial"/>
            <w:sz w:val="19"/>
            <w:szCs w:val="19"/>
          </w:rPr>
          <w:t xml:space="preserve"> (ak relevantné).</w:t>
        </w:r>
      </w:ins>
    </w:p>
    <w:p w14:paraId="426A2CA1" w14:textId="773E1DC0" w:rsidR="00A80591" w:rsidRPr="003B5827" w:rsidDel="00D36881" w:rsidRDefault="00A80591" w:rsidP="001D0DC7">
      <w:pPr>
        <w:pStyle w:val="AONormal"/>
        <w:numPr>
          <w:ilvl w:val="0"/>
          <w:numId w:val="28"/>
        </w:numPr>
        <w:spacing w:before="120" w:after="120" w:line="240" w:lineRule="auto"/>
        <w:ind w:left="284" w:hanging="426"/>
        <w:jc w:val="both"/>
        <w:rPr>
          <w:del w:id="269" w:author="Autor"/>
          <w:rFonts w:ascii="Arial" w:eastAsiaTheme="minorHAnsi" w:hAnsi="Arial" w:cs="Arial"/>
          <w:sz w:val="19"/>
          <w:szCs w:val="19"/>
          <w:lang w:val="sk-SK"/>
        </w:rPr>
      </w:pPr>
      <w:del w:id="270" w:author="Autor">
        <w:r w:rsidRPr="003B5827" w:rsidDel="00D36881">
          <w:rPr>
            <w:rFonts w:ascii="Arial" w:eastAsiaTheme="minorHAnsi" w:hAnsi="Arial" w:cs="Arial"/>
            <w:sz w:val="19"/>
            <w:szCs w:val="19"/>
            <w:lang w:val="sk-SK"/>
          </w:rPr>
          <w:delText xml:space="preserve">v prípade zálohu </w:delText>
        </w:r>
        <w:r w:rsidRPr="003B5827" w:rsidDel="00D36881">
          <w:rPr>
            <w:rFonts w:ascii="Arial" w:eastAsiaTheme="minorHAnsi" w:hAnsi="Arial" w:cs="Arial"/>
            <w:b/>
            <w:sz w:val="19"/>
            <w:szCs w:val="19"/>
            <w:lang w:val="sk-SK"/>
          </w:rPr>
          <w:delText>tvoreného budúcou hnuteľnou vecou</w:delText>
        </w:r>
        <w:r w:rsidRPr="003B5827" w:rsidDel="00D36881">
          <w:rPr>
            <w:rFonts w:ascii="Arial" w:eastAsiaTheme="minorHAnsi" w:hAnsi="Arial" w:cs="Arial"/>
            <w:sz w:val="19"/>
            <w:szCs w:val="19"/>
            <w:lang w:val="sk-SK"/>
          </w:rPr>
          <w:delText xml:space="preserve"> alebo hnuteľnou vecou, ku ktorej Prijímateľ/záložca nadobudne vlastnícke právo v budúcnosti na základe zmluvného ustanovenia v nadobúdacom právnom úkone (napr. v kúpnej zmluve, zmluve o dielo a pod.), ktorý </w:delText>
        </w:r>
        <w:r w:rsidRPr="003B5827" w:rsidDel="00D36881">
          <w:rPr>
            <w:rFonts w:ascii="Arial" w:eastAsiaTheme="minorHAnsi" w:hAnsi="Arial" w:cs="Arial"/>
            <w:b/>
            <w:sz w:val="19"/>
            <w:szCs w:val="19"/>
            <w:lang w:val="sk-SK"/>
          </w:rPr>
          <w:delText>existuje v čase podpisu</w:delText>
        </w:r>
        <w:r w:rsidRPr="003B5827" w:rsidDel="00D36881">
          <w:rPr>
            <w:rFonts w:ascii="Arial" w:eastAsiaTheme="minorHAnsi" w:hAnsi="Arial" w:cs="Arial"/>
            <w:sz w:val="19"/>
            <w:szCs w:val="19"/>
            <w:lang w:val="sk-SK"/>
          </w:rPr>
          <w:delText xml:space="preserve"> </w:delText>
        </w:r>
        <w:r w:rsidR="00A262BF" w:rsidRPr="003B5827" w:rsidDel="00D36881">
          <w:rPr>
            <w:rFonts w:ascii="Arial" w:eastAsiaTheme="minorHAnsi" w:hAnsi="Arial" w:cs="Arial"/>
            <w:sz w:val="19"/>
            <w:szCs w:val="19"/>
            <w:lang w:val="sk-SK"/>
          </w:rPr>
          <w:delText>Z</w:delText>
        </w:r>
        <w:r w:rsidRPr="003B5827" w:rsidDel="00D36881">
          <w:rPr>
            <w:rFonts w:ascii="Arial" w:eastAsiaTheme="minorHAnsi" w:hAnsi="Arial" w:cs="Arial"/>
            <w:sz w:val="19"/>
            <w:szCs w:val="19"/>
            <w:lang w:val="sk-SK"/>
          </w:rPr>
          <w:delText xml:space="preserve">mluvy o zriadení záložného práva medzi Poskytovateľom a Prijímateľom/záložcom, sa hodnota zálohu pri uzavretí tejto zmluvy určí na základe zmluvy s dodávateľom tejto veci, ktorá je výsledkom vykonaného verejného obstarávania na základe všeobecne záväzného právneho predpisu ako obstarávacia cena </w:delText>
        </w:r>
        <w:r w:rsidR="00C3356F" w:rsidRPr="003B5827" w:rsidDel="00D36881">
          <w:rPr>
            <w:rFonts w:ascii="Arial" w:eastAsiaTheme="minorHAnsi" w:hAnsi="Arial" w:cs="Arial"/>
            <w:b/>
            <w:sz w:val="19"/>
            <w:szCs w:val="19"/>
            <w:lang w:val="sk-SK"/>
          </w:rPr>
          <w:delText xml:space="preserve">s/bez DPH </w:delText>
        </w:r>
        <w:r w:rsidR="00C3356F" w:rsidRPr="003B5827" w:rsidDel="00D36881">
          <w:rPr>
            <w:rFonts w:ascii="Arial" w:eastAsiaTheme="minorHAnsi" w:hAnsi="Arial" w:cs="Arial"/>
            <w:sz w:val="19"/>
            <w:szCs w:val="19"/>
            <w:lang w:val="sk-SK"/>
          </w:rPr>
          <w:delText>v závislosti od toho, či je DPH oprávneným výdavkom</w:delText>
        </w:r>
        <w:r w:rsidRPr="003B5827" w:rsidDel="00D36881">
          <w:rPr>
            <w:rFonts w:ascii="Arial" w:eastAsiaTheme="minorHAnsi" w:hAnsi="Arial" w:cs="Arial"/>
            <w:sz w:val="19"/>
            <w:szCs w:val="19"/>
            <w:lang w:val="sk-SK"/>
          </w:rPr>
          <w:delText xml:space="preserve">. Pred podaním najbližšej žiadosti o platbu je Prijímateľ povinný predložiť faktúru (daňový doklad) vystavenú dodávateľom tejto veci alebo výnimočne iný obstarávací doklad, ak nedošlo k vystaveniu faktúry, inak Poskytovateľ nie je povinný žiadosť o platbu uhradiť. </w:delText>
        </w:r>
      </w:del>
    </w:p>
    <w:p w14:paraId="751B1E2B" w14:textId="4ABB591C" w:rsidR="00A80591" w:rsidRPr="003B5827" w:rsidDel="00D36881" w:rsidRDefault="00A80591" w:rsidP="001D0DC7">
      <w:pPr>
        <w:pStyle w:val="AONormal"/>
        <w:spacing w:before="120" w:after="120" w:line="240" w:lineRule="auto"/>
        <w:ind w:left="284"/>
        <w:jc w:val="both"/>
        <w:rPr>
          <w:del w:id="271" w:author="Autor"/>
          <w:rFonts w:ascii="Arial" w:eastAsiaTheme="minorHAnsi" w:hAnsi="Arial" w:cs="Arial"/>
          <w:sz w:val="19"/>
          <w:szCs w:val="19"/>
          <w:lang w:val="sk-SK"/>
        </w:rPr>
      </w:pPr>
      <w:del w:id="272" w:author="Autor">
        <w:r w:rsidRPr="003B5827" w:rsidDel="00D36881">
          <w:rPr>
            <w:rFonts w:ascii="Arial" w:eastAsiaTheme="minorHAnsi" w:hAnsi="Arial" w:cs="Arial"/>
            <w:sz w:val="19"/>
            <w:szCs w:val="19"/>
            <w:lang w:val="sk-SK"/>
          </w:rPr>
          <w:delText>Prijímateľ predkladá:</w:delText>
        </w:r>
      </w:del>
    </w:p>
    <w:p w14:paraId="2C614DDC" w14:textId="27F1C31E" w:rsidR="00A80591" w:rsidRPr="003B5827" w:rsidDel="00D36881" w:rsidRDefault="00A80591" w:rsidP="001D0DC7">
      <w:pPr>
        <w:pStyle w:val="AONormal"/>
        <w:numPr>
          <w:ilvl w:val="0"/>
          <w:numId w:val="33"/>
        </w:numPr>
        <w:spacing w:before="120" w:after="120" w:line="240" w:lineRule="auto"/>
        <w:ind w:left="284" w:hanging="357"/>
        <w:jc w:val="both"/>
        <w:rPr>
          <w:del w:id="273" w:author="Autor"/>
          <w:rFonts w:ascii="Arial" w:eastAsiaTheme="minorHAnsi" w:hAnsi="Arial" w:cs="Arial"/>
          <w:sz w:val="19"/>
          <w:szCs w:val="19"/>
          <w:lang w:val="sk-SK"/>
        </w:rPr>
      </w:pPr>
      <w:del w:id="274" w:author="Autor">
        <w:r w:rsidRPr="003B5827" w:rsidDel="00D36881">
          <w:rPr>
            <w:rFonts w:ascii="Arial" w:eastAsiaTheme="minorHAnsi" w:hAnsi="Arial" w:cs="Arial"/>
            <w:sz w:val="19"/>
            <w:szCs w:val="19"/>
            <w:lang w:val="sk-SK"/>
          </w:rPr>
          <w:delText xml:space="preserve">dokumentáciu preukazujúcu hodnotu zálohu (originál alebo </w:delText>
        </w:r>
        <w:r w:rsidR="00A262BF" w:rsidRPr="003B5827" w:rsidDel="00D36881">
          <w:rPr>
            <w:rFonts w:ascii="Arial" w:eastAsiaTheme="minorHAnsi" w:hAnsi="Arial" w:cs="Arial"/>
            <w:sz w:val="19"/>
            <w:szCs w:val="19"/>
            <w:lang w:val="sk-SK"/>
          </w:rPr>
          <w:delText xml:space="preserve">Prijímateľom </w:delText>
        </w:r>
        <w:r w:rsidR="00C57A49" w:rsidRPr="003B5827" w:rsidDel="00D36881">
          <w:rPr>
            <w:rFonts w:ascii="Arial" w:eastAsiaTheme="minorHAnsi" w:hAnsi="Arial" w:cs="Arial"/>
            <w:sz w:val="19"/>
            <w:szCs w:val="19"/>
            <w:lang w:val="sk-SK"/>
          </w:rPr>
          <w:delText xml:space="preserve">overená </w:delText>
        </w:r>
        <w:r w:rsidRPr="003B5827" w:rsidDel="00D36881">
          <w:rPr>
            <w:rFonts w:ascii="Arial" w:eastAsiaTheme="minorHAnsi" w:hAnsi="Arial" w:cs="Arial"/>
            <w:sz w:val="19"/>
            <w:szCs w:val="19"/>
            <w:lang w:val="sk-SK"/>
          </w:rPr>
          <w:delText>kópia zmluvy s dodávateľom hnuteľnej veci, ktorá je výsledkom vykonaného verejného obstarávania),</w:delText>
        </w:r>
      </w:del>
    </w:p>
    <w:p w14:paraId="2BF4BCAD" w14:textId="5FCCAE8D" w:rsidR="00A80591" w:rsidRPr="003B5827" w:rsidDel="00D36881" w:rsidRDefault="00C57A49" w:rsidP="001D0DC7">
      <w:pPr>
        <w:pStyle w:val="AONormal"/>
        <w:numPr>
          <w:ilvl w:val="0"/>
          <w:numId w:val="33"/>
        </w:numPr>
        <w:spacing w:before="120" w:after="120" w:line="240" w:lineRule="auto"/>
        <w:ind w:left="284" w:hanging="357"/>
        <w:jc w:val="both"/>
        <w:rPr>
          <w:del w:id="275" w:author="Autor"/>
          <w:rFonts w:ascii="Arial" w:eastAsiaTheme="minorHAnsi" w:hAnsi="Arial" w:cs="Arial"/>
          <w:sz w:val="19"/>
          <w:szCs w:val="19"/>
          <w:lang w:val="sk-SK"/>
        </w:rPr>
      </w:pPr>
      <w:del w:id="276" w:author="Autor">
        <w:r w:rsidRPr="003B5827" w:rsidDel="00D36881">
          <w:rPr>
            <w:rFonts w:ascii="Arial" w:eastAsiaTheme="minorHAnsi" w:hAnsi="Arial" w:cs="Arial"/>
            <w:sz w:val="19"/>
            <w:szCs w:val="19"/>
            <w:lang w:val="sk-SK"/>
          </w:rPr>
          <w:delText xml:space="preserve">originál alebo </w:delText>
        </w:r>
        <w:r w:rsidR="00FD0810" w:rsidRPr="003B5827" w:rsidDel="00D36881">
          <w:rPr>
            <w:rFonts w:ascii="Arial" w:eastAsiaTheme="minorHAnsi" w:hAnsi="Arial" w:cs="Arial"/>
            <w:sz w:val="19"/>
            <w:szCs w:val="19"/>
            <w:lang w:val="sk-SK"/>
          </w:rPr>
          <w:delText xml:space="preserve">Prijímateľom overenú </w:delText>
        </w:r>
        <w:r w:rsidR="00A80591" w:rsidRPr="003B5827" w:rsidDel="00D36881">
          <w:rPr>
            <w:rFonts w:ascii="Arial" w:eastAsiaTheme="minorHAnsi" w:hAnsi="Arial" w:cs="Arial"/>
            <w:sz w:val="19"/>
            <w:szCs w:val="19"/>
            <w:lang w:val="sk-SK"/>
          </w:rPr>
          <w:delText>kópiu úverovej zmluvy,</w:delText>
        </w:r>
      </w:del>
    </w:p>
    <w:p w14:paraId="66F704D3" w14:textId="32149FE7" w:rsidR="00A80591" w:rsidRPr="003B5827" w:rsidDel="00D36881" w:rsidRDefault="00C57A49" w:rsidP="001D0DC7">
      <w:pPr>
        <w:pStyle w:val="AONormal"/>
        <w:numPr>
          <w:ilvl w:val="0"/>
          <w:numId w:val="33"/>
        </w:numPr>
        <w:spacing w:before="120" w:after="120" w:line="240" w:lineRule="auto"/>
        <w:ind w:left="284" w:hanging="357"/>
        <w:jc w:val="both"/>
        <w:rPr>
          <w:del w:id="277" w:author="Autor"/>
          <w:rFonts w:ascii="Arial" w:eastAsiaTheme="minorHAnsi" w:hAnsi="Arial" w:cs="Arial"/>
          <w:sz w:val="19"/>
          <w:szCs w:val="19"/>
          <w:lang w:val="sk-SK"/>
        </w:rPr>
      </w:pPr>
      <w:del w:id="278" w:author="Autor">
        <w:r w:rsidRPr="003B5827" w:rsidDel="00D36881">
          <w:rPr>
            <w:rFonts w:ascii="Arial" w:eastAsiaTheme="minorHAnsi" w:hAnsi="Arial" w:cs="Arial"/>
            <w:sz w:val="19"/>
            <w:szCs w:val="19"/>
            <w:lang w:val="sk-SK"/>
          </w:rPr>
          <w:delText xml:space="preserve">originál alebo </w:delText>
        </w:r>
        <w:r w:rsidR="00FD0810" w:rsidRPr="003B5827" w:rsidDel="00D36881">
          <w:rPr>
            <w:rFonts w:ascii="Arial" w:eastAsiaTheme="minorHAnsi" w:hAnsi="Arial" w:cs="Arial"/>
            <w:sz w:val="19"/>
            <w:szCs w:val="19"/>
            <w:lang w:val="sk-SK"/>
          </w:rPr>
          <w:delText xml:space="preserve">Prijímateľom overenú </w:delText>
        </w:r>
        <w:r w:rsidR="00A80591" w:rsidRPr="003B5827" w:rsidDel="00D36881">
          <w:rPr>
            <w:rFonts w:ascii="Arial" w:eastAsiaTheme="minorHAnsi" w:hAnsi="Arial" w:cs="Arial"/>
            <w:sz w:val="19"/>
            <w:szCs w:val="19"/>
            <w:lang w:val="sk-SK"/>
          </w:rPr>
          <w:delText xml:space="preserve">kópiu zmluvy o zriadení záložného práva v prospech </w:delText>
        </w:r>
        <w:r w:rsidR="00A262BF" w:rsidRPr="003B5827" w:rsidDel="00D36881">
          <w:rPr>
            <w:rFonts w:ascii="Arial" w:eastAsiaTheme="minorHAnsi" w:hAnsi="Arial" w:cs="Arial"/>
            <w:sz w:val="19"/>
            <w:szCs w:val="19"/>
            <w:lang w:val="sk-SK"/>
          </w:rPr>
          <w:delText>F</w:delText>
        </w:r>
        <w:r w:rsidR="00A80591" w:rsidRPr="003B5827" w:rsidDel="00D36881">
          <w:rPr>
            <w:rFonts w:ascii="Arial" w:eastAsiaTheme="minorHAnsi" w:hAnsi="Arial" w:cs="Arial"/>
            <w:sz w:val="19"/>
            <w:szCs w:val="19"/>
            <w:lang w:val="sk-SK"/>
          </w:rPr>
          <w:delText>inancujúceho subjektu ako prvého záložného veriteľa,</w:delText>
        </w:r>
      </w:del>
    </w:p>
    <w:p w14:paraId="2D80F389" w14:textId="06FB4598" w:rsidR="00A80591" w:rsidRPr="003B5827" w:rsidDel="00D36881" w:rsidRDefault="00A80591" w:rsidP="001D0DC7">
      <w:pPr>
        <w:pStyle w:val="AONormal"/>
        <w:numPr>
          <w:ilvl w:val="0"/>
          <w:numId w:val="33"/>
        </w:numPr>
        <w:spacing w:before="120" w:after="120" w:line="240" w:lineRule="auto"/>
        <w:ind w:left="284" w:hanging="357"/>
        <w:jc w:val="both"/>
        <w:rPr>
          <w:del w:id="279" w:author="Autor"/>
          <w:rFonts w:ascii="Arial" w:eastAsiaTheme="minorHAnsi" w:hAnsi="Arial" w:cs="Arial"/>
          <w:sz w:val="19"/>
          <w:szCs w:val="19"/>
          <w:lang w:val="sk-SK"/>
        </w:rPr>
      </w:pPr>
      <w:del w:id="280" w:author="Autor">
        <w:r w:rsidRPr="003B5827" w:rsidDel="00D36881">
          <w:rPr>
            <w:rFonts w:ascii="Arial" w:eastAsiaTheme="minorHAnsi" w:hAnsi="Arial" w:cs="Arial"/>
            <w:sz w:val="19"/>
            <w:szCs w:val="19"/>
            <w:lang w:val="sk-SK"/>
          </w:rPr>
          <w:delText xml:space="preserve">originál alebo </w:delText>
        </w:r>
        <w:r w:rsidR="00FD0810" w:rsidRPr="003B5827" w:rsidDel="00D36881">
          <w:rPr>
            <w:rFonts w:ascii="Arial" w:eastAsiaTheme="minorHAnsi" w:hAnsi="Arial" w:cs="Arial"/>
            <w:sz w:val="19"/>
            <w:szCs w:val="19"/>
            <w:lang w:val="sk-SK"/>
          </w:rPr>
          <w:delText xml:space="preserve">Prijímateľom overenú </w:delText>
        </w:r>
        <w:r w:rsidRPr="003B5827" w:rsidDel="00D36881">
          <w:rPr>
            <w:rFonts w:ascii="Arial" w:eastAsiaTheme="minorHAnsi" w:hAnsi="Arial" w:cs="Arial"/>
            <w:sz w:val="19"/>
            <w:szCs w:val="19"/>
            <w:lang w:val="sk-SK"/>
          </w:rPr>
          <w:delText>kópiu dodacích listov a preberacích protokolov s uvedenými výrobnými číslami/číslami karosérie,</w:delText>
        </w:r>
      </w:del>
    </w:p>
    <w:p w14:paraId="470BA34A" w14:textId="16C34F1F" w:rsidR="00A80591" w:rsidRPr="003B5827" w:rsidDel="00D36881" w:rsidRDefault="00C57A49" w:rsidP="001D0DC7">
      <w:pPr>
        <w:pStyle w:val="AONormal"/>
        <w:numPr>
          <w:ilvl w:val="0"/>
          <w:numId w:val="33"/>
        </w:numPr>
        <w:spacing w:before="120" w:after="120" w:line="240" w:lineRule="auto"/>
        <w:ind w:left="284" w:hanging="357"/>
        <w:jc w:val="both"/>
        <w:rPr>
          <w:del w:id="281" w:author="Autor"/>
          <w:rFonts w:ascii="Arial" w:eastAsiaTheme="minorHAnsi" w:hAnsi="Arial" w:cs="Arial"/>
          <w:sz w:val="19"/>
          <w:szCs w:val="19"/>
          <w:lang w:val="sk-SK"/>
        </w:rPr>
      </w:pPr>
      <w:del w:id="282" w:author="Autor">
        <w:r w:rsidRPr="003B5827" w:rsidDel="00D36881">
          <w:rPr>
            <w:rFonts w:ascii="Arial" w:eastAsiaTheme="minorHAnsi" w:hAnsi="Arial" w:cs="Arial"/>
            <w:sz w:val="19"/>
            <w:szCs w:val="19"/>
            <w:lang w:val="sk-SK"/>
          </w:rPr>
          <w:delText xml:space="preserve">originál alebo </w:delText>
        </w:r>
        <w:r w:rsidR="00FD0810" w:rsidRPr="003B5827" w:rsidDel="00D36881">
          <w:rPr>
            <w:rFonts w:ascii="Arial" w:eastAsiaTheme="minorHAnsi" w:hAnsi="Arial" w:cs="Arial"/>
            <w:sz w:val="19"/>
            <w:szCs w:val="19"/>
            <w:lang w:val="sk-SK"/>
          </w:rPr>
          <w:delText xml:space="preserve">Prijímateľom overenú </w:delText>
        </w:r>
        <w:r w:rsidR="00A80591" w:rsidRPr="003B5827" w:rsidDel="00D36881">
          <w:rPr>
            <w:rFonts w:ascii="Arial" w:eastAsiaTheme="minorHAnsi" w:hAnsi="Arial" w:cs="Arial"/>
            <w:sz w:val="19"/>
            <w:szCs w:val="19"/>
            <w:lang w:val="sk-SK"/>
          </w:rPr>
          <w:delText xml:space="preserve">kópiu poistnej zmluvy na </w:delText>
        </w:r>
        <w:r w:rsidR="00B20E18" w:rsidRPr="003B5827" w:rsidDel="00D36881">
          <w:rPr>
            <w:rFonts w:ascii="Arial" w:eastAsiaTheme="minorHAnsi" w:hAnsi="Arial" w:cs="Arial"/>
            <w:sz w:val="19"/>
            <w:szCs w:val="19"/>
            <w:lang w:val="sk-SK"/>
          </w:rPr>
          <w:delText>záloh</w:delText>
        </w:r>
        <w:r w:rsidR="00A80591" w:rsidRPr="003B5827" w:rsidDel="00D36881">
          <w:rPr>
            <w:rFonts w:ascii="Arial" w:eastAsiaTheme="minorHAnsi" w:hAnsi="Arial" w:cs="Arial"/>
            <w:sz w:val="19"/>
            <w:szCs w:val="19"/>
            <w:lang w:val="sk-SK"/>
          </w:rPr>
          <w:delText xml:space="preserve"> (s poistením proti poškodeniu, zničeniu, odcudzeniu a strate),</w:delText>
        </w:r>
      </w:del>
    </w:p>
    <w:p w14:paraId="1AC9CA42" w14:textId="058765E5" w:rsidR="005F1E73" w:rsidRPr="003B5827" w:rsidDel="00D36881" w:rsidRDefault="00C57A49" w:rsidP="001D0DC7">
      <w:pPr>
        <w:pStyle w:val="AONormal"/>
        <w:numPr>
          <w:ilvl w:val="0"/>
          <w:numId w:val="33"/>
        </w:numPr>
        <w:spacing w:before="120" w:after="120" w:line="240" w:lineRule="auto"/>
        <w:ind w:left="284" w:hanging="357"/>
        <w:jc w:val="both"/>
        <w:rPr>
          <w:del w:id="283" w:author="Autor"/>
          <w:rFonts w:ascii="Arial" w:eastAsiaTheme="minorHAnsi" w:hAnsi="Arial" w:cs="Arial"/>
          <w:sz w:val="19"/>
          <w:szCs w:val="19"/>
          <w:lang w:val="sk-SK"/>
        </w:rPr>
      </w:pPr>
      <w:del w:id="284" w:author="Autor">
        <w:r w:rsidRPr="003B5827" w:rsidDel="00D36881">
          <w:rPr>
            <w:rFonts w:ascii="Arial" w:eastAsiaTheme="minorHAnsi" w:hAnsi="Arial" w:cs="Arial"/>
            <w:sz w:val="19"/>
            <w:szCs w:val="19"/>
            <w:lang w:val="sk-SK"/>
          </w:rPr>
          <w:delText xml:space="preserve">originál alebo </w:delText>
        </w:r>
        <w:r w:rsidR="00FD0810" w:rsidRPr="003B5827" w:rsidDel="00D36881">
          <w:rPr>
            <w:rFonts w:ascii="Arial" w:eastAsiaTheme="minorHAnsi" w:hAnsi="Arial" w:cs="Arial"/>
            <w:sz w:val="19"/>
            <w:szCs w:val="19"/>
            <w:lang w:val="sk-SK"/>
          </w:rPr>
          <w:delText xml:space="preserve">Prijímateľom overenú </w:delText>
        </w:r>
        <w:r w:rsidR="00A80591" w:rsidRPr="003B5827" w:rsidDel="00D36881">
          <w:rPr>
            <w:rFonts w:ascii="Arial" w:eastAsiaTheme="minorHAnsi" w:hAnsi="Arial" w:cs="Arial"/>
            <w:sz w:val="19"/>
            <w:szCs w:val="19"/>
            <w:lang w:val="sk-SK"/>
          </w:rPr>
          <w:delText>kópiu bankového výpisu o zaplatení poistného</w:delText>
        </w:r>
        <w:r w:rsidR="00A262BF" w:rsidRPr="003B5827" w:rsidDel="00D36881">
          <w:rPr>
            <w:rFonts w:ascii="Arial" w:hAnsi="Arial" w:cs="Arial"/>
            <w:sz w:val="19"/>
            <w:szCs w:val="19"/>
          </w:rPr>
          <w:delText>,</w:delText>
        </w:r>
      </w:del>
    </w:p>
    <w:p w14:paraId="2377A612" w14:textId="1B7DCC82" w:rsidR="00A80591" w:rsidRPr="003B5827" w:rsidDel="00D36881" w:rsidRDefault="00C57A49" w:rsidP="001D0DC7">
      <w:pPr>
        <w:pStyle w:val="AONormal"/>
        <w:numPr>
          <w:ilvl w:val="0"/>
          <w:numId w:val="33"/>
        </w:numPr>
        <w:spacing w:before="120" w:after="120" w:line="240" w:lineRule="auto"/>
        <w:ind w:left="284" w:hanging="357"/>
        <w:jc w:val="both"/>
        <w:rPr>
          <w:del w:id="285" w:author="Autor"/>
          <w:rFonts w:ascii="Arial" w:eastAsiaTheme="minorHAnsi" w:hAnsi="Arial" w:cs="Arial"/>
          <w:sz w:val="19"/>
          <w:szCs w:val="19"/>
          <w:lang w:val="sk-SK"/>
        </w:rPr>
      </w:pPr>
      <w:del w:id="286" w:author="Autor">
        <w:r w:rsidRPr="003B5827" w:rsidDel="00D36881">
          <w:rPr>
            <w:rFonts w:ascii="Arial" w:eastAsiaTheme="minorHAnsi" w:hAnsi="Arial" w:cs="Arial"/>
            <w:sz w:val="19"/>
            <w:szCs w:val="19"/>
            <w:lang w:val="sk-SK"/>
          </w:rPr>
          <w:delText xml:space="preserve">originál alebo </w:delText>
        </w:r>
        <w:r w:rsidR="00FD0810" w:rsidRPr="003B5827" w:rsidDel="00D36881">
          <w:rPr>
            <w:rFonts w:ascii="Arial" w:eastAsiaTheme="minorHAnsi" w:hAnsi="Arial" w:cs="Arial"/>
            <w:sz w:val="19"/>
            <w:szCs w:val="19"/>
            <w:lang w:val="sk-SK"/>
          </w:rPr>
          <w:delText xml:space="preserve">Prijímateľom overenú </w:delText>
        </w:r>
        <w:r w:rsidR="00A80591" w:rsidRPr="003B5827" w:rsidDel="00D36881">
          <w:rPr>
            <w:rFonts w:ascii="Arial" w:eastAsiaTheme="minorHAnsi" w:hAnsi="Arial" w:cs="Arial"/>
            <w:sz w:val="19"/>
            <w:szCs w:val="19"/>
            <w:lang w:val="sk-SK"/>
          </w:rPr>
          <w:delText xml:space="preserve">kópiu výpisu z notárskeho centrálneho registra o zriadení záložného práva </w:delText>
        </w:r>
        <w:r w:rsidR="00A262BF" w:rsidRPr="003B5827" w:rsidDel="00D36881">
          <w:rPr>
            <w:rFonts w:ascii="Arial" w:eastAsiaTheme="minorHAnsi" w:hAnsi="Arial" w:cs="Arial"/>
            <w:sz w:val="19"/>
            <w:szCs w:val="19"/>
            <w:lang w:val="sk-SK"/>
          </w:rPr>
          <w:delText>F</w:delText>
        </w:r>
        <w:r w:rsidR="00A80591" w:rsidRPr="003B5827" w:rsidDel="00D36881">
          <w:rPr>
            <w:rFonts w:ascii="Arial" w:eastAsiaTheme="minorHAnsi" w:hAnsi="Arial" w:cs="Arial"/>
            <w:sz w:val="19"/>
            <w:szCs w:val="19"/>
            <w:lang w:val="sk-SK"/>
          </w:rPr>
          <w:delText xml:space="preserve">inancujúceho subjektu na </w:delText>
        </w:r>
        <w:r w:rsidR="00DF5953" w:rsidRPr="003B5827" w:rsidDel="00D36881">
          <w:rPr>
            <w:rFonts w:ascii="Arial" w:eastAsiaTheme="minorHAnsi" w:hAnsi="Arial" w:cs="Arial"/>
            <w:sz w:val="19"/>
            <w:szCs w:val="19"/>
            <w:lang w:val="sk-SK"/>
          </w:rPr>
          <w:delText>záloh</w:delText>
        </w:r>
        <w:r w:rsidR="00A262BF" w:rsidRPr="003B5827" w:rsidDel="00D36881">
          <w:rPr>
            <w:rFonts w:ascii="Arial" w:hAnsi="Arial" w:cs="Arial"/>
            <w:sz w:val="19"/>
            <w:szCs w:val="19"/>
          </w:rPr>
          <w:delText>.</w:delText>
        </w:r>
      </w:del>
    </w:p>
    <w:p w14:paraId="14BD79AC" w14:textId="262A01C9" w:rsidR="00A80591" w:rsidRPr="003B5827" w:rsidRDefault="00A80591" w:rsidP="001D0DC7">
      <w:pPr>
        <w:pStyle w:val="Odsekzoznamu"/>
        <w:numPr>
          <w:ilvl w:val="0"/>
          <w:numId w:val="27"/>
        </w:numPr>
        <w:spacing w:before="120" w:after="120" w:line="240" w:lineRule="auto"/>
        <w:ind w:left="284" w:hanging="284"/>
        <w:contextualSpacing w:val="0"/>
        <w:jc w:val="both"/>
        <w:rPr>
          <w:rFonts w:ascii="Arial" w:hAnsi="Arial" w:cs="Arial"/>
          <w:sz w:val="19"/>
          <w:szCs w:val="19"/>
        </w:rPr>
      </w:pPr>
      <w:r w:rsidRPr="003B5827">
        <w:rPr>
          <w:rFonts w:ascii="Arial" w:hAnsi="Arial" w:cs="Arial"/>
          <w:sz w:val="19"/>
          <w:szCs w:val="19"/>
        </w:rPr>
        <w:t xml:space="preserve">V prípade, ak záloh, </w:t>
      </w:r>
      <w:r w:rsidRPr="003B5827">
        <w:rPr>
          <w:rFonts w:ascii="Arial" w:hAnsi="Arial" w:cs="Arial"/>
          <w:b/>
          <w:sz w:val="19"/>
          <w:szCs w:val="19"/>
        </w:rPr>
        <w:t xml:space="preserve">nie je súčasne zálohom v prospech </w:t>
      </w:r>
      <w:r w:rsidR="00A262BF" w:rsidRPr="003B5827">
        <w:rPr>
          <w:rFonts w:ascii="Arial" w:hAnsi="Arial" w:cs="Arial"/>
          <w:b/>
          <w:sz w:val="19"/>
          <w:szCs w:val="19"/>
        </w:rPr>
        <w:t>F</w:t>
      </w:r>
      <w:r w:rsidRPr="003B5827">
        <w:rPr>
          <w:rFonts w:ascii="Arial" w:hAnsi="Arial" w:cs="Arial"/>
          <w:b/>
          <w:sz w:val="19"/>
          <w:szCs w:val="19"/>
        </w:rPr>
        <w:t>inancujúceho subjektu</w:t>
      </w:r>
      <w:r w:rsidRPr="003B5827">
        <w:rPr>
          <w:rFonts w:ascii="Arial" w:hAnsi="Arial" w:cs="Arial"/>
          <w:sz w:val="19"/>
          <w:szCs w:val="19"/>
        </w:rPr>
        <w:t xml:space="preserve"> (t.</w:t>
      </w:r>
      <w:r w:rsidR="00C71E12" w:rsidRPr="003B5827">
        <w:rPr>
          <w:rFonts w:ascii="Arial" w:hAnsi="Arial" w:cs="Arial"/>
          <w:sz w:val="19"/>
          <w:szCs w:val="19"/>
        </w:rPr>
        <w:t xml:space="preserve"> </w:t>
      </w:r>
      <w:r w:rsidRPr="003B5827">
        <w:rPr>
          <w:rFonts w:ascii="Arial" w:hAnsi="Arial" w:cs="Arial"/>
          <w:sz w:val="19"/>
          <w:szCs w:val="19"/>
        </w:rPr>
        <w:t xml:space="preserve">j. subjektu, s ktorým má </w:t>
      </w:r>
      <w:r w:rsidR="00A262BF" w:rsidRPr="003B5827">
        <w:rPr>
          <w:rFonts w:ascii="Arial" w:hAnsi="Arial" w:cs="Arial"/>
          <w:sz w:val="19"/>
          <w:szCs w:val="19"/>
        </w:rPr>
        <w:t>P</w:t>
      </w:r>
      <w:r w:rsidR="00BD4F28" w:rsidRPr="003B5827">
        <w:rPr>
          <w:rFonts w:ascii="Arial" w:hAnsi="Arial" w:cs="Arial"/>
          <w:sz w:val="19"/>
          <w:szCs w:val="19"/>
        </w:rPr>
        <w:t>oskytovateľ</w:t>
      </w:r>
      <w:r w:rsidRPr="003B5827">
        <w:rPr>
          <w:rFonts w:ascii="Arial" w:hAnsi="Arial" w:cs="Arial"/>
          <w:sz w:val="19"/>
          <w:szCs w:val="19"/>
        </w:rPr>
        <w:t xml:space="preserve"> uzatvorenú zmluvu o</w:t>
      </w:r>
      <w:r w:rsidR="00D8077C" w:rsidRPr="003B5827">
        <w:rPr>
          <w:rFonts w:ascii="Arial" w:hAnsi="Arial" w:cs="Arial"/>
          <w:sz w:val="19"/>
          <w:szCs w:val="19"/>
        </w:rPr>
        <w:t> </w:t>
      </w:r>
      <w:r w:rsidRPr="003B5827">
        <w:rPr>
          <w:rFonts w:ascii="Arial" w:hAnsi="Arial" w:cs="Arial"/>
          <w:sz w:val="19"/>
          <w:szCs w:val="19"/>
        </w:rPr>
        <w:t>spolupráci</w:t>
      </w:r>
      <w:r w:rsidR="00D8077C" w:rsidRPr="003B5827">
        <w:rPr>
          <w:rFonts w:ascii="Arial" w:hAnsi="Arial" w:cs="Arial"/>
          <w:sz w:val="19"/>
          <w:szCs w:val="19"/>
        </w:rPr>
        <w:t xml:space="preserve"> a spoločnom postupe</w:t>
      </w:r>
      <w:r w:rsidRPr="003B5827">
        <w:rPr>
          <w:rFonts w:ascii="Arial" w:hAnsi="Arial" w:cs="Arial"/>
          <w:sz w:val="19"/>
          <w:szCs w:val="19"/>
        </w:rPr>
        <w:t>), sa hodnota zálohu určuje nasledovne:</w:t>
      </w:r>
    </w:p>
    <w:p w14:paraId="21F55120" w14:textId="377ABDB0" w:rsidR="00A80591" w:rsidRPr="003B5827" w:rsidRDefault="00A80591" w:rsidP="003D6915">
      <w:pPr>
        <w:pStyle w:val="Odsekzoznamu"/>
        <w:numPr>
          <w:ilvl w:val="0"/>
          <w:numId w:val="31"/>
        </w:numPr>
        <w:spacing w:before="120" w:after="120" w:line="240" w:lineRule="auto"/>
        <w:ind w:left="567" w:hanging="284"/>
        <w:contextualSpacing w:val="0"/>
        <w:jc w:val="both"/>
        <w:rPr>
          <w:rFonts w:ascii="Arial" w:hAnsi="Arial" w:cs="Arial"/>
          <w:sz w:val="19"/>
          <w:szCs w:val="19"/>
        </w:rPr>
      </w:pPr>
      <w:r w:rsidRPr="003B5827">
        <w:rPr>
          <w:rFonts w:ascii="Arial" w:hAnsi="Arial" w:cs="Arial"/>
          <w:sz w:val="19"/>
          <w:szCs w:val="19"/>
        </w:rPr>
        <w:t xml:space="preserve">pri </w:t>
      </w:r>
      <w:r w:rsidRPr="003B5827">
        <w:rPr>
          <w:rFonts w:ascii="Arial" w:hAnsi="Arial" w:cs="Arial"/>
          <w:b/>
          <w:sz w:val="19"/>
          <w:szCs w:val="19"/>
        </w:rPr>
        <w:t>nehnuteľných veciach</w:t>
      </w:r>
      <w:r w:rsidRPr="003B5827">
        <w:rPr>
          <w:rFonts w:ascii="Arial" w:hAnsi="Arial" w:cs="Arial"/>
          <w:sz w:val="19"/>
          <w:szCs w:val="19"/>
        </w:rPr>
        <w:t xml:space="preserve"> sa hodnota zálohu určí znaleckým posudkom, primárne vyhotoveným za účelom zriadenia záložného práva, nie starším ako 3 mesiace k dátumu jeho  predloženia</w:t>
      </w:r>
      <w:r w:rsidR="00C71E12" w:rsidRPr="003B5827">
        <w:rPr>
          <w:rFonts w:ascii="Arial" w:hAnsi="Arial" w:cs="Arial"/>
          <w:sz w:val="19"/>
          <w:szCs w:val="19"/>
        </w:rPr>
        <w:t>.</w:t>
      </w:r>
      <w:r w:rsidRPr="003B5827">
        <w:rPr>
          <w:rFonts w:ascii="Arial" w:hAnsi="Arial" w:cs="Arial"/>
          <w:sz w:val="19"/>
          <w:szCs w:val="19"/>
        </w:rPr>
        <w:t xml:space="preserve"> </w:t>
      </w:r>
    </w:p>
    <w:p w14:paraId="22966E5C" w14:textId="4320A432" w:rsidR="00A80591" w:rsidRPr="003B5827" w:rsidRDefault="00A80591" w:rsidP="00A76F9F">
      <w:pPr>
        <w:pStyle w:val="Odsekzoznamu"/>
        <w:spacing w:before="120" w:after="120" w:line="240" w:lineRule="auto"/>
        <w:ind w:left="567"/>
        <w:contextualSpacing w:val="0"/>
        <w:jc w:val="both"/>
        <w:rPr>
          <w:rFonts w:ascii="Arial" w:hAnsi="Arial" w:cs="Arial"/>
          <w:sz w:val="19"/>
          <w:szCs w:val="19"/>
        </w:rPr>
      </w:pPr>
      <w:r w:rsidRPr="003B5827">
        <w:rPr>
          <w:rFonts w:ascii="Arial" w:hAnsi="Arial" w:cs="Arial"/>
          <w:sz w:val="19"/>
          <w:szCs w:val="19"/>
        </w:rPr>
        <w:t>Prijímateľ predkladá:</w:t>
      </w:r>
    </w:p>
    <w:p w14:paraId="00149658" w14:textId="77777777" w:rsidR="00A80591" w:rsidRDefault="00A80591" w:rsidP="00A76F9F">
      <w:pPr>
        <w:pStyle w:val="Odsekzoznamu"/>
        <w:numPr>
          <w:ilvl w:val="0"/>
          <w:numId w:val="32"/>
        </w:numPr>
        <w:spacing w:after="120" w:line="240" w:lineRule="auto"/>
        <w:ind w:left="851" w:hanging="283"/>
        <w:contextualSpacing w:val="0"/>
        <w:jc w:val="both"/>
        <w:rPr>
          <w:ins w:id="287" w:author="Autor"/>
          <w:rFonts w:ascii="Arial" w:hAnsi="Arial" w:cs="Arial"/>
          <w:sz w:val="19"/>
          <w:szCs w:val="19"/>
        </w:rPr>
      </w:pPr>
      <w:r w:rsidRPr="003B5827">
        <w:rPr>
          <w:rFonts w:ascii="Arial" w:hAnsi="Arial" w:cs="Arial"/>
          <w:sz w:val="19"/>
          <w:szCs w:val="19"/>
        </w:rPr>
        <w:t>originál znaleckého posudku na predmetný majetok za účelom určenia hodnoty zálohu,</w:t>
      </w:r>
    </w:p>
    <w:p w14:paraId="032123F4" w14:textId="7BA2FA9E" w:rsidR="006373DC" w:rsidRPr="009C4211" w:rsidDel="00EF1CCB" w:rsidRDefault="006373DC" w:rsidP="00A76F9F">
      <w:pPr>
        <w:pStyle w:val="Odsekzoznamu"/>
        <w:numPr>
          <w:ilvl w:val="0"/>
          <w:numId w:val="32"/>
        </w:numPr>
        <w:spacing w:after="120" w:line="240" w:lineRule="auto"/>
        <w:ind w:left="851" w:hanging="283"/>
        <w:contextualSpacing w:val="0"/>
        <w:jc w:val="both"/>
        <w:rPr>
          <w:del w:id="288" w:author="Autor"/>
          <w:rFonts w:ascii="Arial" w:hAnsi="Arial" w:cs="Arial"/>
          <w:sz w:val="19"/>
          <w:szCs w:val="19"/>
        </w:rPr>
      </w:pPr>
      <w:r w:rsidRPr="009C4211">
        <w:rPr>
          <w:rFonts w:ascii="Arial" w:hAnsi="Arial" w:cs="Arial"/>
          <w:sz w:val="19"/>
          <w:szCs w:val="19"/>
        </w:rPr>
        <w:t xml:space="preserve">originál alebo </w:t>
      </w:r>
      <w:r w:rsidR="00FD0810" w:rsidRPr="009C4211">
        <w:rPr>
          <w:rFonts w:ascii="Arial" w:hAnsi="Arial" w:cs="Arial"/>
          <w:sz w:val="19"/>
          <w:szCs w:val="19"/>
        </w:rPr>
        <w:t>Prijímateľom overen</w:t>
      </w:r>
      <w:r w:rsidR="00DC0F10" w:rsidRPr="009C4211">
        <w:rPr>
          <w:rFonts w:ascii="Arial" w:hAnsi="Arial" w:cs="Arial"/>
          <w:sz w:val="19"/>
          <w:szCs w:val="19"/>
        </w:rPr>
        <w:t>ú</w:t>
      </w:r>
      <w:r w:rsidR="00FD0810" w:rsidRPr="009C4211" w:rsidDel="00C57A49">
        <w:rPr>
          <w:rFonts w:ascii="Arial" w:hAnsi="Arial" w:cs="Arial"/>
          <w:sz w:val="19"/>
          <w:szCs w:val="19"/>
        </w:rPr>
        <w:t xml:space="preserve"> </w:t>
      </w:r>
      <w:r w:rsidR="00A80591" w:rsidRPr="009C4211">
        <w:rPr>
          <w:rFonts w:ascii="Arial" w:hAnsi="Arial" w:cs="Arial"/>
          <w:sz w:val="19"/>
          <w:szCs w:val="19"/>
        </w:rPr>
        <w:t xml:space="preserve">kópiu poistnej zmluvy na </w:t>
      </w:r>
      <w:r w:rsidR="009F70C8" w:rsidRPr="009C4211">
        <w:rPr>
          <w:rFonts w:ascii="Arial" w:hAnsi="Arial" w:cs="Arial"/>
          <w:sz w:val="19"/>
          <w:szCs w:val="19"/>
        </w:rPr>
        <w:t>záloh</w:t>
      </w:r>
      <w:ins w:id="289" w:author="Autor">
        <w:r w:rsidR="00EF1CCB" w:rsidRPr="009C4211">
          <w:rPr>
            <w:rFonts w:ascii="Arial" w:hAnsi="Arial" w:cs="Arial"/>
            <w:sz w:val="19"/>
            <w:szCs w:val="19"/>
          </w:rPr>
          <w:t xml:space="preserve"> (v rozsahu najmä  týchto typov poistných rizík:</w:t>
        </w:r>
        <w:r w:rsidR="0031324E">
          <w:rPr>
            <w:rFonts w:ascii="Arial" w:hAnsi="Arial" w:cs="Arial"/>
            <w:sz w:val="19"/>
            <w:szCs w:val="19"/>
          </w:rPr>
          <w:t xml:space="preserve"> </w:t>
        </w:r>
        <w:r w:rsidR="00EF1CCB" w:rsidRPr="009C4211">
          <w:rPr>
            <w:rFonts w:ascii="Arial" w:hAnsi="Arial" w:cs="Arial"/>
            <w:sz w:val="19"/>
            <w:szCs w:val="19"/>
          </w:rPr>
          <w:t>poškodenie, zničenie),</w:t>
        </w:r>
      </w:ins>
      <w:del w:id="290" w:author="Autor">
        <w:r w:rsidR="00A80591" w:rsidRPr="009C4211" w:rsidDel="00EF1CCB">
          <w:rPr>
            <w:rFonts w:ascii="Arial" w:hAnsi="Arial" w:cs="Arial"/>
            <w:sz w:val="19"/>
            <w:szCs w:val="19"/>
          </w:rPr>
          <w:delText>(s poistením proti poškodeniu, zničeniu, odcudzeniu a strate)</w:delText>
        </w:r>
        <w:r w:rsidRPr="009C4211" w:rsidDel="00EF1CCB">
          <w:rPr>
            <w:rFonts w:ascii="Arial" w:hAnsi="Arial" w:cs="Arial"/>
            <w:sz w:val="19"/>
            <w:szCs w:val="19"/>
          </w:rPr>
          <w:delText>.</w:delText>
        </w:r>
      </w:del>
    </w:p>
    <w:p w14:paraId="4708D737" w14:textId="77777777" w:rsidR="00EF1CCB" w:rsidRPr="003D6915" w:rsidRDefault="00EF1CCB" w:rsidP="00A76F9F">
      <w:pPr>
        <w:pStyle w:val="Odsekzoznamu"/>
        <w:numPr>
          <w:ilvl w:val="0"/>
          <w:numId w:val="32"/>
        </w:numPr>
        <w:spacing w:after="120" w:line="240" w:lineRule="auto"/>
        <w:ind w:left="851" w:hanging="283"/>
        <w:contextualSpacing w:val="0"/>
        <w:jc w:val="both"/>
        <w:rPr>
          <w:ins w:id="291" w:author="Autor"/>
          <w:rFonts w:ascii="Arial" w:hAnsi="Arial" w:cs="Arial"/>
          <w:sz w:val="19"/>
          <w:szCs w:val="19"/>
        </w:rPr>
      </w:pPr>
    </w:p>
    <w:p w14:paraId="63E967A3" w14:textId="349342AE" w:rsidR="00A80591" w:rsidRPr="00EF1CCB" w:rsidRDefault="006373DC" w:rsidP="00A76F9F">
      <w:pPr>
        <w:pStyle w:val="Odsekzoznamu"/>
        <w:numPr>
          <w:ilvl w:val="0"/>
          <w:numId w:val="32"/>
        </w:numPr>
        <w:spacing w:after="120" w:line="240" w:lineRule="auto"/>
        <w:ind w:left="851" w:hanging="283"/>
        <w:contextualSpacing w:val="0"/>
        <w:jc w:val="both"/>
        <w:rPr>
          <w:rFonts w:ascii="Arial" w:hAnsi="Arial" w:cs="Arial"/>
          <w:sz w:val="19"/>
          <w:szCs w:val="19"/>
        </w:rPr>
      </w:pPr>
      <w:r w:rsidRPr="00EF1CCB">
        <w:rPr>
          <w:rFonts w:ascii="Arial" w:hAnsi="Arial" w:cs="Arial"/>
          <w:sz w:val="19"/>
          <w:szCs w:val="19"/>
        </w:rPr>
        <w:t xml:space="preserve">originál alebo </w:t>
      </w:r>
      <w:r w:rsidR="00FD0810" w:rsidRPr="00EF1CCB">
        <w:rPr>
          <w:rFonts w:ascii="Arial" w:hAnsi="Arial" w:cs="Arial"/>
          <w:sz w:val="19"/>
          <w:szCs w:val="19"/>
        </w:rPr>
        <w:t>Prijímateľom overen</w:t>
      </w:r>
      <w:r w:rsidR="00DC0F10" w:rsidRPr="00EF1CCB">
        <w:rPr>
          <w:rFonts w:ascii="Arial" w:hAnsi="Arial" w:cs="Arial"/>
          <w:sz w:val="19"/>
          <w:szCs w:val="19"/>
        </w:rPr>
        <w:t>ú</w:t>
      </w:r>
      <w:r w:rsidR="00FD0810" w:rsidRPr="00EF1CCB" w:rsidDel="00C57A49">
        <w:rPr>
          <w:rFonts w:ascii="Arial" w:hAnsi="Arial" w:cs="Arial"/>
          <w:sz w:val="19"/>
          <w:szCs w:val="19"/>
        </w:rPr>
        <w:t xml:space="preserve"> </w:t>
      </w:r>
      <w:r w:rsidR="00A80591" w:rsidRPr="00EF1CCB">
        <w:rPr>
          <w:rFonts w:ascii="Arial" w:hAnsi="Arial" w:cs="Arial"/>
          <w:sz w:val="19"/>
          <w:szCs w:val="19"/>
        </w:rPr>
        <w:t>kópiu bankového výpisu o zaplatení poistného</w:t>
      </w:r>
      <w:r w:rsidRPr="00EF1CCB">
        <w:rPr>
          <w:rFonts w:ascii="Arial" w:hAnsi="Arial" w:cs="Arial"/>
          <w:sz w:val="19"/>
          <w:szCs w:val="19"/>
        </w:rPr>
        <w:t>.</w:t>
      </w:r>
    </w:p>
    <w:p w14:paraId="1E0302A8" w14:textId="5B70BFD8" w:rsidR="00A80591" w:rsidRPr="003B5827" w:rsidDel="006F0EA6" w:rsidRDefault="00A80591" w:rsidP="003D6915">
      <w:pPr>
        <w:pStyle w:val="Odsekzoznamu"/>
        <w:numPr>
          <w:ilvl w:val="0"/>
          <w:numId w:val="31"/>
        </w:numPr>
        <w:spacing w:before="120" w:after="120" w:line="240" w:lineRule="auto"/>
        <w:ind w:left="567" w:hanging="284"/>
        <w:contextualSpacing w:val="0"/>
        <w:jc w:val="both"/>
        <w:rPr>
          <w:del w:id="292" w:author="Autor"/>
          <w:rFonts w:ascii="Arial" w:hAnsi="Arial" w:cs="Arial"/>
          <w:sz w:val="19"/>
          <w:szCs w:val="19"/>
        </w:rPr>
      </w:pPr>
      <w:r w:rsidRPr="003B5827">
        <w:rPr>
          <w:rFonts w:ascii="Arial" w:hAnsi="Arial" w:cs="Arial"/>
          <w:b/>
          <w:sz w:val="19"/>
          <w:szCs w:val="19"/>
        </w:rPr>
        <w:t>pri hnuteľných veciach</w:t>
      </w:r>
      <w:r w:rsidRPr="003B5827">
        <w:rPr>
          <w:rFonts w:ascii="Arial" w:hAnsi="Arial" w:cs="Arial"/>
          <w:sz w:val="19"/>
          <w:szCs w:val="19"/>
        </w:rPr>
        <w:t xml:space="preserve"> sa hodnota zálohu určí </w:t>
      </w:r>
      <w:del w:id="293" w:author="Autor">
        <w:r w:rsidRPr="003B5827" w:rsidDel="006F0EA6">
          <w:rPr>
            <w:rFonts w:ascii="Arial" w:hAnsi="Arial" w:cs="Arial"/>
            <w:sz w:val="19"/>
            <w:szCs w:val="19"/>
          </w:rPr>
          <w:delText>nasledovne:</w:delText>
        </w:r>
      </w:del>
    </w:p>
    <w:p w14:paraId="7489988E" w14:textId="0FE6E5FE" w:rsidR="00A80591" w:rsidRPr="0066523A" w:rsidRDefault="00A80591" w:rsidP="003D6915">
      <w:pPr>
        <w:pStyle w:val="Odsekzoznamu"/>
        <w:numPr>
          <w:ilvl w:val="0"/>
          <w:numId w:val="31"/>
        </w:numPr>
        <w:spacing w:before="120" w:after="120" w:line="240" w:lineRule="auto"/>
        <w:ind w:left="567" w:hanging="284"/>
        <w:contextualSpacing w:val="0"/>
        <w:jc w:val="both"/>
        <w:rPr>
          <w:rFonts w:ascii="Arial" w:hAnsi="Arial" w:cs="Arial"/>
          <w:sz w:val="19"/>
          <w:szCs w:val="19"/>
        </w:rPr>
      </w:pPr>
      <w:del w:id="294" w:author="Autor">
        <w:r w:rsidRPr="005B6B44" w:rsidDel="006F0EA6">
          <w:rPr>
            <w:rFonts w:ascii="Arial" w:hAnsi="Arial" w:cs="Arial"/>
            <w:sz w:val="19"/>
            <w:szCs w:val="19"/>
          </w:rPr>
          <w:delText>v prípade zálohu tvoreného existujúcou hnuteľnou vecou jeho hodnotu predstavuje</w:delText>
        </w:r>
      </w:del>
      <w:ins w:id="295" w:author="Autor">
        <w:r w:rsidR="006F0EA6">
          <w:rPr>
            <w:rFonts w:ascii="Arial" w:hAnsi="Arial" w:cs="Arial"/>
            <w:sz w:val="19"/>
            <w:szCs w:val="19"/>
          </w:rPr>
          <w:t>na základe</w:t>
        </w:r>
      </w:ins>
      <w:r w:rsidRPr="005B6B44">
        <w:rPr>
          <w:rFonts w:ascii="Arial" w:hAnsi="Arial" w:cs="Arial"/>
          <w:sz w:val="19"/>
          <w:szCs w:val="19"/>
        </w:rPr>
        <w:t xml:space="preserve"> obstarávac</w:t>
      </w:r>
      <w:ins w:id="296" w:author="Autor">
        <w:r w:rsidR="006F0EA6">
          <w:rPr>
            <w:rFonts w:ascii="Arial" w:hAnsi="Arial" w:cs="Arial"/>
            <w:sz w:val="19"/>
            <w:szCs w:val="19"/>
          </w:rPr>
          <w:t>ej</w:t>
        </w:r>
      </w:ins>
      <w:del w:id="297" w:author="Autor">
        <w:r w:rsidRPr="00DE4A26" w:rsidDel="006F0EA6">
          <w:rPr>
            <w:rFonts w:ascii="Arial" w:hAnsi="Arial" w:cs="Arial"/>
            <w:sz w:val="19"/>
            <w:szCs w:val="19"/>
            <w:rPrChange w:id="298" w:author="Autor">
              <w:rPr>
                <w:rFonts w:ascii="Times New Roman" w:hAnsi="Times New Roman" w:cs="Times New Roman"/>
              </w:rPr>
            </w:rPrChange>
          </w:rPr>
          <w:delText>ia</w:delText>
        </w:r>
      </w:del>
      <w:r w:rsidRPr="00DE4A26">
        <w:rPr>
          <w:rFonts w:ascii="Arial" w:hAnsi="Arial" w:cs="Arial"/>
          <w:sz w:val="19"/>
          <w:szCs w:val="19"/>
          <w:rPrChange w:id="299" w:author="Autor">
            <w:rPr>
              <w:rFonts w:ascii="Times New Roman" w:hAnsi="Times New Roman" w:cs="Times New Roman"/>
            </w:rPr>
          </w:rPrChange>
        </w:rPr>
        <w:t xml:space="preserve"> cen</w:t>
      </w:r>
      <w:ins w:id="300" w:author="Autor">
        <w:r w:rsidR="006F0EA6">
          <w:rPr>
            <w:rFonts w:ascii="Arial" w:hAnsi="Arial" w:cs="Arial"/>
            <w:sz w:val="19"/>
            <w:szCs w:val="19"/>
          </w:rPr>
          <w:t>y</w:t>
        </w:r>
      </w:ins>
      <w:del w:id="301" w:author="Autor">
        <w:r w:rsidRPr="00DE4A26" w:rsidDel="006F0EA6">
          <w:rPr>
            <w:rFonts w:ascii="Arial" w:hAnsi="Arial" w:cs="Arial"/>
            <w:sz w:val="19"/>
            <w:szCs w:val="19"/>
            <w:rPrChange w:id="302" w:author="Autor">
              <w:rPr>
                <w:rFonts w:ascii="Times New Roman" w:hAnsi="Times New Roman" w:cs="Times New Roman"/>
              </w:rPr>
            </w:rPrChange>
          </w:rPr>
          <w:delText>a</w:delText>
        </w:r>
      </w:del>
      <w:r w:rsidRPr="00DE4A26">
        <w:rPr>
          <w:rFonts w:ascii="Arial" w:hAnsi="Arial" w:cs="Arial"/>
          <w:sz w:val="19"/>
          <w:szCs w:val="19"/>
          <w:rPrChange w:id="303" w:author="Autor">
            <w:rPr>
              <w:rFonts w:ascii="Times New Roman" w:hAnsi="Times New Roman" w:cs="Times New Roman"/>
            </w:rPr>
          </w:rPrChange>
        </w:rPr>
        <w:t xml:space="preserve"> tejto hnuteľnej veci </w:t>
      </w:r>
      <w:r w:rsidR="00C3356F" w:rsidRPr="00DE4A26">
        <w:rPr>
          <w:rFonts w:ascii="Arial" w:hAnsi="Arial" w:cs="Arial"/>
          <w:b/>
          <w:sz w:val="19"/>
          <w:szCs w:val="19"/>
          <w:rPrChange w:id="304" w:author="Autor">
            <w:rPr>
              <w:rFonts w:ascii="Times New Roman" w:hAnsi="Times New Roman" w:cs="Times New Roman"/>
              <w:b/>
            </w:rPr>
          </w:rPrChange>
        </w:rPr>
        <w:t xml:space="preserve">s/bez DPH </w:t>
      </w:r>
      <w:r w:rsidR="00C3356F" w:rsidRPr="00DE4A26">
        <w:rPr>
          <w:rFonts w:ascii="Arial" w:hAnsi="Arial" w:cs="Arial"/>
          <w:sz w:val="19"/>
          <w:szCs w:val="19"/>
          <w:rPrChange w:id="305" w:author="Autor">
            <w:rPr>
              <w:rFonts w:ascii="Times New Roman" w:hAnsi="Times New Roman" w:cs="Times New Roman"/>
            </w:rPr>
          </w:rPrChange>
        </w:rPr>
        <w:t>v závislosti od toho, či je DPH oprávneným výdavkom</w:t>
      </w:r>
      <w:r w:rsidRPr="00DE4A26">
        <w:rPr>
          <w:rFonts w:ascii="Arial" w:hAnsi="Arial" w:cs="Arial"/>
          <w:sz w:val="19"/>
          <w:szCs w:val="19"/>
          <w:rPrChange w:id="306" w:author="Autor">
            <w:rPr>
              <w:rFonts w:ascii="Times New Roman" w:hAnsi="Times New Roman" w:cs="Times New Roman"/>
            </w:rPr>
          </w:rPrChange>
        </w:rPr>
        <w:t>, ktorá sa určí na základe faktúry (daňového dokladu) vystavenej dodávateľom tejto veci alebo výnimočne na základe iného obstarávacieho dokladu, ak nedošlo k vystaveniu faktúry, pričom faktúra alebo náhradný obstarávací doklad nesmie byť starší ako 3 mesiace odo dňa jeho vystavenia.</w:t>
      </w:r>
      <w:ins w:id="307" w:author="Autor">
        <w:r w:rsidR="001B263B" w:rsidRPr="00DE4A26">
          <w:rPr>
            <w:rFonts w:ascii="Arial" w:hAnsi="Arial" w:cs="Arial"/>
            <w:sz w:val="19"/>
            <w:szCs w:val="19"/>
            <w:rPrChange w:id="308" w:author="Autor">
              <w:rPr>
                <w:rFonts w:ascii="Times New Roman" w:hAnsi="Times New Roman" w:cs="Times New Roman"/>
              </w:rPr>
            </w:rPrChange>
          </w:rPr>
          <w:t xml:space="preserve"> </w:t>
        </w:r>
        <w:r w:rsidR="006F0EA6" w:rsidRPr="0066523A">
          <w:rPr>
            <w:rFonts w:ascii="Arial" w:hAnsi="Arial" w:cs="Arial"/>
            <w:sz w:val="19"/>
            <w:szCs w:val="19"/>
          </w:rPr>
          <w:t>V prípade ak sú faktúra alebo náhradný obstarávací doklad staršie viac ako 3 mesiace odo dňa ich vystavenia, hodnota zálohu sa určí na základe znaleckého posudku na predmetný majetok, nie starš</w:t>
        </w:r>
        <w:r w:rsidR="00264128" w:rsidRPr="0066523A">
          <w:rPr>
            <w:rFonts w:ascii="Arial" w:hAnsi="Arial" w:cs="Arial"/>
            <w:sz w:val="19"/>
            <w:szCs w:val="19"/>
          </w:rPr>
          <w:t>i</w:t>
        </w:r>
        <w:r w:rsidR="006F0EA6" w:rsidRPr="0066523A">
          <w:rPr>
            <w:rFonts w:ascii="Arial" w:hAnsi="Arial" w:cs="Arial"/>
            <w:sz w:val="19"/>
            <w:szCs w:val="19"/>
          </w:rPr>
          <w:t>eho ako 3 mesiace od jeho  vyhotovenia.</w:t>
        </w:r>
      </w:ins>
    </w:p>
    <w:p w14:paraId="38F8AADE" w14:textId="3E09B0E4" w:rsidR="00A80591" w:rsidRPr="003B5827" w:rsidRDefault="00A80591" w:rsidP="00A76F9F">
      <w:pPr>
        <w:pStyle w:val="AONormal"/>
        <w:spacing w:before="120" w:after="120" w:line="240" w:lineRule="auto"/>
        <w:ind w:left="567"/>
        <w:jc w:val="both"/>
        <w:rPr>
          <w:rFonts w:ascii="Arial" w:eastAsiaTheme="minorHAnsi" w:hAnsi="Arial" w:cs="Arial"/>
          <w:sz w:val="19"/>
          <w:szCs w:val="19"/>
          <w:lang w:val="sk-SK"/>
        </w:rPr>
      </w:pPr>
      <w:r w:rsidRPr="003B5827">
        <w:rPr>
          <w:rFonts w:ascii="Arial" w:eastAsiaTheme="minorHAnsi" w:hAnsi="Arial" w:cs="Arial"/>
          <w:sz w:val="19"/>
          <w:szCs w:val="19"/>
          <w:lang w:val="sk-SK"/>
        </w:rPr>
        <w:t>Prijímateľ predkladá:</w:t>
      </w:r>
    </w:p>
    <w:p w14:paraId="36BFE13D" w14:textId="5F4A267F" w:rsidR="00A80591" w:rsidRDefault="00A80591" w:rsidP="00A76F9F">
      <w:pPr>
        <w:pStyle w:val="Odsekzoznamu"/>
        <w:numPr>
          <w:ilvl w:val="0"/>
          <w:numId w:val="32"/>
        </w:numPr>
        <w:spacing w:after="120" w:line="240" w:lineRule="auto"/>
        <w:ind w:left="851" w:hanging="283"/>
        <w:contextualSpacing w:val="0"/>
        <w:jc w:val="both"/>
        <w:rPr>
          <w:ins w:id="309" w:author="Autor"/>
          <w:rFonts w:ascii="Arial" w:hAnsi="Arial" w:cs="Arial"/>
          <w:sz w:val="19"/>
          <w:szCs w:val="19"/>
        </w:rPr>
      </w:pPr>
      <w:r w:rsidRPr="003B5827">
        <w:rPr>
          <w:rFonts w:ascii="Arial" w:hAnsi="Arial" w:cs="Arial"/>
          <w:sz w:val="19"/>
          <w:szCs w:val="19"/>
        </w:rPr>
        <w:t xml:space="preserve">dokumentáciu preukazujúcu hodnotu zálohu (originál alebo </w:t>
      </w:r>
      <w:r w:rsidR="00FD0810" w:rsidRPr="003B5827">
        <w:rPr>
          <w:rFonts w:ascii="Arial" w:hAnsi="Arial" w:cs="Arial"/>
          <w:sz w:val="19"/>
          <w:szCs w:val="19"/>
        </w:rPr>
        <w:t>Prijímateľom overená</w:t>
      </w:r>
      <w:r w:rsidR="00FD0810" w:rsidRPr="003B5827" w:rsidDel="00C57A49">
        <w:rPr>
          <w:rFonts w:ascii="Arial" w:hAnsi="Arial" w:cs="Arial"/>
          <w:sz w:val="19"/>
          <w:szCs w:val="19"/>
        </w:rPr>
        <w:t xml:space="preserve"> </w:t>
      </w:r>
      <w:r w:rsidRPr="003B5827">
        <w:rPr>
          <w:rFonts w:ascii="Arial" w:hAnsi="Arial" w:cs="Arial"/>
          <w:sz w:val="19"/>
          <w:szCs w:val="19"/>
        </w:rPr>
        <w:t xml:space="preserve">kópia faktúry, príp. iného obstarávacieho dokladu), </w:t>
      </w:r>
    </w:p>
    <w:p w14:paraId="052BC2F4" w14:textId="3C7D40F5" w:rsidR="006F0EA6" w:rsidRDefault="006F0EA6" w:rsidP="00A76F9F">
      <w:pPr>
        <w:pStyle w:val="Odsekzoznamu"/>
        <w:numPr>
          <w:ilvl w:val="0"/>
          <w:numId w:val="32"/>
        </w:numPr>
        <w:spacing w:after="120" w:line="240" w:lineRule="auto"/>
        <w:ind w:left="851" w:hanging="283"/>
        <w:contextualSpacing w:val="0"/>
        <w:jc w:val="both"/>
        <w:rPr>
          <w:ins w:id="310" w:author="Autor"/>
          <w:rFonts w:ascii="Arial" w:hAnsi="Arial" w:cs="Arial"/>
          <w:sz w:val="19"/>
          <w:szCs w:val="19"/>
        </w:rPr>
      </w:pPr>
      <w:ins w:id="311" w:author="Autor">
        <w:r>
          <w:rPr>
            <w:rFonts w:ascii="Arial" w:hAnsi="Arial" w:cs="Arial"/>
            <w:sz w:val="19"/>
            <w:szCs w:val="19"/>
          </w:rPr>
          <w:t xml:space="preserve"> </w:t>
        </w:r>
      </w:ins>
      <w:r w:rsidR="00A80591" w:rsidRPr="006F0EA6">
        <w:rPr>
          <w:rFonts w:ascii="Arial" w:hAnsi="Arial" w:cs="Arial"/>
          <w:sz w:val="19"/>
          <w:szCs w:val="19"/>
        </w:rPr>
        <w:t xml:space="preserve">originál alebo </w:t>
      </w:r>
      <w:r w:rsidR="00FD0810" w:rsidRPr="006F0EA6">
        <w:rPr>
          <w:rFonts w:ascii="Arial" w:hAnsi="Arial" w:cs="Arial"/>
          <w:sz w:val="19"/>
          <w:szCs w:val="19"/>
        </w:rPr>
        <w:t>Prijímateľom overen</w:t>
      </w:r>
      <w:r w:rsidR="00DC0F10" w:rsidRPr="006F0EA6">
        <w:rPr>
          <w:rFonts w:ascii="Arial" w:hAnsi="Arial" w:cs="Arial"/>
          <w:sz w:val="19"/>
          <w:szCs w:val="19"/>
        </w:rPr>
        <w:t>ú</w:t>
      </w:r>
      <w:r w:rsidR="00FD0810" w:rsidRPr="006F0EA6" w:rsidDel="00C57A49">
        <w:rPr>
          <w:rFonts w:ascii="Arial" w:hAnsi="Arial" w:cs="Arial"/>
          <w:sz w:val="19"/>
          <w:szCs w:val="19"/>
        </w:rPr>
        <w:t xml:space="preserve"> </w:t>
      </w:r>
      <w:r w:rsidR="00A80591" w:rsidRPr="006F0EA6">
        <w:rPr>
          <w:rFonts w:ascii="Arial" w:hAnsi="Arial" w:cs="Arial"/>
          <w:sz w:val="19"/>
          <w:szCs w:val="19"/>
        </w:rPr>
        <w:t>kópiu dodacích listov a preberacích protokolov s uvedenými výrobnými číslami/číslami karosérie,</w:t>
      </w:r>
    </w:p>
    <w:p w14:paraId="7DDC200E" w14:textId="3A5B0FAD" w:rsidR="008A3F33" w:rsidRPr="006F0EA6" w:rsidRDefault="00DC0F10" w:rsidP="00A76F9F">
      <w:pPr>
        <w:pStyle w:val="Odsekzoznamu"/>
        <w:numPr>
          <w:ilvl w:val="0"/>
          <w:numId w:val="32"/>
        </w:numPr>
        <w:spacing w:after="120" w:line="240" w:lineRule="auto"/>
        <w:ind w:left="851" w:hanging="283"/>
        <w:contextualSpacing w:val="0"/>
        <w:jc w:val="both"/>
        <w:rPr>
          <w:ins w:id="312" w:author="Autor"/>
          <w:rFonts w:ascii="Arial" w:hAnsi="Arial" w:cs="Arial"/>
          <w:sz w:val="19"/>
          <w:szCs w:val="19"/>
        </w:rPr>
      </w:pPr>
      <w:r w:rsidRPr="006F0EA6">
        <w:rPr>
          <w:rFonts w:ascii="Arial" w:hAnsi="Arial" w:cs="Arial"/>
          <w:sz w:val="19"/>
          <w:szCs w:val="19"/>
        </w:rPr>
        <w:t xml:space="preserve">originál alebo Prijímateľom overenú </w:t>
      </w:r>
      <w:r w:rsidR="00A80591" w:rsidRPr="006F0EA6">
        <w:rPr>
          <w:rFonts w:ascii="Arial" w:hAnsi="Arial" w:cs="Arial"/>
          <w:sz w:val="19"/>
          <w:szCs w:val="19"/>
        </w:rPr>
        <w:t xml:space="preserve">kópiu poistnej zmluvy na </w:t>
      </w:r>
      <w:r w:rsidR="009F70C8" w:rsidRPr="006F0EA6">
        <w:rPr>
          <w:rFonts w:ascii="Arial" w:hAnsi="Arial" w:cs="Arial"/>
          <w:sz w:val="19"/>
          <w:szCs w:val="19"/>
        </w:rPr>
        <w:t>záloh</w:t>
      </w:r>
      <w:r w:rsidR="00A80591" w:rsidRPr="006F0EA6">
        <w:rPr>
          <w:rFonts w:ascii="Arial" w:hAnsi="Arial" w:cs="Arial"/>
          <w:sz w:val="19"/>
          <w:szCs w:val="19"/>
        </w:rPr>
        <w:t xml:space="preserve"> (s poistením proti poškodeniu, zničeniu, odcudzeniu a strate),</w:t>
      </w:r>
    </w:p>
    <w:p w14:paraId="47E228D8" w14:textId="77777777" w:rsidR="0099461F" w:rsidRDefault="00DC0F10" w:rsidP="00A76F9F">
      <w:pPr>
        <w:pStyle w:val="Odsekzoznamu"/>
        <w:numPr>
          <w:ilvl w:val="0"/>
          <w:numId w:val="32"/>
        </w:numPr>
        <w:spacing w:after="120" w:line="240" w:lineRule="auto"/>
        <w:ind w:left="851" w:hanging="283"/>
        <w:contextualSpacing w:val="0"/>
        <w:jc w:val="both"/>
        <w:rPr>
          <w:ins w:id="313" w:author="Autor"/>
          <w:rFonts w:ascii="Arial" w:hAnsi="Arial" w:cs="Arial"/>
          <w:sz w:val="19"/>
          <w:szCs w:val="19"/>
        </w:rPr>
      </w:pPr>
      <w:del w:id="314" w:author="Autor">
        <w:r w:rsidRPr="003B5827" w:rsidDel="006F0EA6">
          <w:rPr>
            <w:rFonts w:ascii="Arial" w:hAnsi="Arial" w:cs="Arial"/>
            <w:sz w:val="19"/>
            <w:szCs w:val="19"/>
          </w:rPr>
          <w:delText>o</w:delText>
        </w:r>
      </w:del>
      <w:ins w:id="315" w:author="Autor">
        <w:r w:rsidR="006F0EA6">
          <w:rPr>
            <w:rFonts w:ascii="Arial" w:hAnsi="Arial" w:cs="Arial"/>
            <w:sz w:val="19"/>
            <w:szCs w:val="19"/>
          </w:rPr>
          <w:t>o</w:t>
        </w:r>
      </w:ins>
      <w:r w:rsidRPr="003B5827">
        <w:rPr>
          <w:rFonts w:ascii="Arial" w:hAnsi="Arial" w:cs="Arial"/>
          <w:sz w:val="19"/>
          <w:szCs w:val="19"/>
        </w:rPr>
        <w:t xml:space="preserve">riginál alebo Prijímateľom overenú </w:t>
      </w:r>
      <w:r w:rsidR="00A80591" w:rsidRPr="003B5827">
        <w:rPr>
          <w:rFonts w:ascii="Arial" w:hAnsi="Arial" w:cs="Arial"/>
          <w:sz w:val="19"/>
          <w:szCs w:val="19"/>
        </w:rPr>
        <w:t>kópiu bankového výpisu o zaplatení poistného</w:t>
      </w:r>
      <w:ins w:id="316" w:author="Autor">
        <w:r w:rsidR="0099461F">
          <w:rPr>
            <w:rFonts w:ascii="Arial" w:hAnsi="Arial" w:cs="Arial"/>
            <w:sz w:val="19"/>
            <w:szCs w:val="19"/>
          </w:rPr>
          <w:t>,</w:t>
        </w:r>
      </w:ins>
      <w:del w:id="317" w:author="Autor">
        <w:r w:rsidR="00C57A49" w:rsidRPr="003B5827" w:rsidDel="0099461F">
          <w:rPr>
            <w:rFonts w:ascii="Arial" w:hAnsi="Arial" w:cs="Arial"/>
            <w:sz w:val="19"/>
            <w:szCs w:val="19"/>
          </w:rPr>
          <w:delText>.</w:delText>
        </w:r>
      </w:del>
    </w:p>
    <w:p w14:paraId="6D53B472" w14:textId="531564D3" w:rsidR="0057194B" w:rsidRPr="003D6915" w:rsidRDefault="0099461F" w:rsidP="00A76F9F">
      <w:pPr>
        <w:pStyle w:val="Odsekzoznamu"/>
        <w:numPr>
          <w:ilvl w:val="0"/>
          <w:numId w:val="32"/>
        </w:numPr>
        <w:spacing w:after="120" w:line="240" w:lineRule="auto"/>
        <w:ind w:left="851" w:hanging="283"/>
        <w:contextualSpacing w:val="0"/>
        <w:jc w:val="both"/>
        <w:rPr>
          <w:ins w:id="318" w:author="Autor"/>
          <w:rFonts w:ascii="Arial" w:hAnsi="Arial" w:cs="Arial"/>
          <w:sz w:val="19"/>
          <w:szCs w:val="19"/>
        </w:rPr>
      </w:pPr>
      <w:ins w:id="319" w:author="Autor">
        <w:r w:rsidRPr="0099461F">
          <w:rPr>
            <w:rFonts w:ascii="Arial" w:hAnsi="Arial" w:cs="Arial"/>
            <w:sz w:val="19"/>
            <w:szCs w:val="19"/>
          </w:rPr>
          <w:t>originál znaleckého posudku na predmetný majetok za účelom určenia hodnoty zálohu (ak relevantné</w:t>
        </w:r>
        <w:r w:rsidR="0057194B">
          <w:rPr>
            <w:rFonts w:ascii="Arial" w:hAnsi="Arial" w:cs="Arial"/>
            <w:sz w:val="19"/>
            <w:szCs w:val="19"/>
          </w:rPr>
          <w:t>).</w:t>
        </w:r>
      </w:ins>
    </w:p>
    <w:p w14:paraId="1F9CAFDD" w14:textId="2D3A152A" w:rsidR="00AF3B89" w:rsidRPr="003B5827" w:rsidDel="00AF3B89" w:rsidRDefault="0057194B" w:rsidP="00AF3B89">
      <w:pPr>
        <w:pStyle w:val="AONormal"/>
        <w:numPr>
          <w:ilvl w:val="0"/>
          <w:numId w:val="30"/>
        </w:numPr>
        <w:spacing w:before="120" w:line="240" w:lineRule="auto"/>
        <w:ind w:left="993" w:hanging="426"/>
        <w:jc w:val="both"/>
        <w:rPr>
          <w:del w:id="320" w:author="Autor"/>
          <w:rFonts w:ascii="Arial" w:eastAsiaTheme="minorHAnsi" w:hAnsi="Arial" w:cs="Arial"/>
          <w:sz w:val="19"/>
          <w:szCs w:val="19"/>
          <w:lang w:val="sk-SK"/>
        </w:rPr>
      </w:pPr>
      <w:del w:id="321" w:author="Autor">
        <w:r w:rsidDel="00AF3B89">
          <w:rPr>
            <w:rFonts w:ascii="Arial" w:hAnsi="Arial" w:cs="Arial"/>
            <w:sz w:val="19"/>
            <w:szCs w:val="19"/>
          </w:rPr>
          <w:delText xml:space="preserve"> </w:delText>
        </w:r>
        <w:r w:rsidR="00AF3B89" w:rsidRPr="003B5827" w:rsidDel="00AF3B89">
          <w:rPr>
            <w:rFonts w:ascii="Arial" w:eastAsiaTheme="minorHAnsi" w:hAnsi="Arial" w:cs="Arial"/>
            <w:sz w:val="19"/>
            <w:szCs w:val="19"/>
            <w:lang w:val="sk-SK"/>
          </w:rPr>
          <w:delText xml:space="preserve">v prípade zálohu tvoreného </w:delText>
        </w:r>
        <w:r w:rsidR="00AF3B89" w:rsidRPr="003B5827" w:rsidDel="00AF3B89">
          <w:rPr>
            <w:rFonts w:ascii="Arial" w:eastAsiaTheme="minorHAnsi" w:hAnsi="Arial" w:cs="Arial"/>
            <w:b/>
            <w:sz w:val="19"/>
            <w:szCs w:val="19"/>
            <w:lang w:val="sk-SK"/>
          </w:rPr>
          <w:delText>budúcou hnuteľnou vecou</w:delText>
        </w:r>
        <w:r w:rsidR="00AF3B89" w:rsidRPr="003B5827" w:rsidDel="00AF3B89">
          <w:rPr>
            <w:rFonts w:ascii="Arial" w:eastAsiaTheme="minorHAnsi" w:hAnsi="Arial" w:cs="Arial"/>
            <w:sz w:val="19"/>
            <w:szCs w:val="19"/>
            <w:lang w:val="sk-SK"/>
          </w:rPr>
          <w:delText xml:space="preserve"> alebo hnuteľnou vecou, ku ktorej Prijímateľ/záložca nadobudne vlastnícke právo v budúcnosti na základe zmluvného ustanovenia v nadobúdacom právnom úkone (napr. v kúpnej zmluve, zmluve o dielo a pod.), ktorý existuje v čase podpisu zmluvy o zriadení záložného práva medzi Poskytovateľom a Prijímateľom/záložcom, sa hodnota zálohu pri uzavretí tejto zmluvy určí na základe zmluvy s dodávateľom tejto veci, ktorá je výsledkom vykonaného verejného obstarávania na základe všeobecne záväzného právneho predpisu ako obstarávacia cena </w:delText>
        </w:r>
        <w:r w:rsidR="00AF3B89" w:rsidRPr="003B5827" w:rsidDel="00AF3B89">
          <w:rPr>
            <w:rFonts w:ascii="Arial" w:eastAsiaTheme="minorHAnsi" w:hAnsi="Arial" w:cs="Arial"/>
            <w:b/>
            <w:sz w:val="19"/>
            <w:szCs w:val="19"/>
            <w:lang w:val="sk-SK"/>
          </w:rPr>
          <w:delText xml:space="preserve">s/bez DPH </w:delText>
        </w:r>
        <w:r w:rsidR="00AF3B89" w:rsidRPr="003B5827" w:rsidDel="00AF3B89">
          <w:rPr>
            <w:rFonts w:ascii="Arial" w:eastAsiaTheme="minorHAnsi" w:hAnsi="Arial" w:cs="Arial"/>
            <w:sz w:val="19"/>
            <w:szCs w:val="19"/>
            <w:lang w:val="sk-SK"/>
          </w:rPr>
          <w:delText xml:space="preserve">v závislosti od toho, či je DPH oprávneným výdavkom. Pred podaním najbližšej žiadosti o platbu je Prijímateľ povinný predložiť faktúru (daňový doklad) vystavenú dodávateľom tejto veci alebo výnimočne iný obstarávací doklad, ak nedošlo k vystaveniu faktúry, inak Poskytovateľ nie je povinný žiadosť o platbu uhradiť. Hodnota zálohu vo výške obstarávacej ceny tejto hnuteľnej veci </w:delText>
        </w:r>
        <w:r w:rsidR="00AF3B89" w:rsidRPr="003B5827" w:rsidDel="00AF3B89">
          <w:rPr>
            <w:rFonts w:ascii="Arial" w:eastAsiaTheme="minorHAnsi" w:hAnsi="Arial" w:cs="Arial"/>
            <w:b/>
            <w:sz w:val="19"/>
            <w:szCs w:val="19"/>
            <w:lang w:val="sk-SK"/>
          </w:rPr>
          <w:delText xml:space="preserve">s/bez DPH </w:delText>
        </w:r>
        <w:r w:rsidR="00AF3B89" w:rsidRPr="003B5827" w:rsidDel="00AF3B89">
          <w:rPr>
            <w:rFonts w:ascii="Arial" w:eastAsiaTheme="minorHAnsi" w:hAnsi="Arial" w:cs="Arial"/>
            <w:sz w:val="19"/>
            <w:szCs w:val="19"/>
            <w:lang w:val="sk-SK"/>
          </w:rPr>
          <w:delText>v závislosti od toho, či je DPH oprávneným výdavkom</w:delText>
        </w:r>
        <w:r w:rsidR="00AF3B89" w:rsidRPr="003B5827" w:rsidDel="00AF3B89">
          <w:rPr>
            <w:rFonts w:ascii="Arial" w:eastAsiaTheme="minorHAnsi" w:hAnsi="Arial" w:cs="Arial"/>
            <w:b/>
            <w:sz w:val="19"/>
            <w:szCs w:val="19"/>
            <w:lang w:val="sk-SK"/>
          </w:rPr>
          <w:delText xml:space="preserve"> </w:delText>
        </w:r>
        <w:r w:rsidR="00AF3B89" w:rsidRPr="003B5827" w:rsidDel="00AF3B89">
          <w:rPr>
            <w:rFonts w:ascii="Arial" w:eastAsiaTheme="minorHAnsi" w:hAnsi="Arial" w:cs="Arial"/>
            <w:sz w:val="19"/>
            <w:szCs w:val="19"/>
            <w:lang w:val="sk-SK"/>
          </w:rPr>
          <w:delText>bude vyplývať z predloženej faktúry alebo náhradného obstarávacieho dokladu, ak faktúra nebola vystavená, a to aj v prípade, ak takto zistená suma bude odlišná od sumy zistenej podľa prvej vety tohto písm. b).</w:delText>
        </w:r>
      </w:del>
    </w:p>
    <w:p w14:paraId="7D6D64DB" w14:textId="284AAFC5" w:rsidR="003E39E4" w:rsidRPr="0099461F" w:rsidRDefault="0057194B" w:rsidP="00A76F9F">
      <w:pPr>
        <w:pStyle w:val="AONormal"/>
        <w:spacing w:before="120" w:after="120" w:line="240" w:lineRule="auto"/>
        <w:ind w:left="426"/>
        <w:rPr>
          <w:ins w:id="322" w:author="Autor"/>
          <w:rFonts w:ascii="Arial" w:eastAsiaTheme="minorHAnsi" w:hAnsi="Arial" w:cs="Arial"/>
          <w:sz w:val="19"/>
          <w:szCs w:val="19"/>
          <w:lang w:val="sk-SK"/>
        </w:rPr>
      </w:pPr>
      <w:ins w:id="323" w:author="Autor">
        <w:del w:id="324" w:author="Autor">
          <w:r w:rsidDel="00AF3B89">
            <w:rPr>
              <w:rFonts w:ascii="Arial" w:hAnsi="Arial" w:cs="Arial"/>
              <w:sz w:val="19"/>
              <w:szCs w:val="19"/>
            </w:rPr>
            <w:delText xml:space="preserve"> </w:delText>
          </w:r>
        </w:del>
      </w:ins>
    </w:p>
    <w:p w14:paraId="25A87E72" w14:textId="187BAC3F" w:rsidR="0057194B" w:rsidRPr="00A76F9F" w:rsidRDefault="00F45569" w:rsidP="00AF3B89">
      <w:pPr>
        <w:pStyle w:val="Nadpis1"/>
        <w:numPr>
          <w:ilvl w:val="0"/>
          <w:numId w:val="2"/>
        </w:numPr>
        <w:spacing w:before="120" w:after="120" w:line="240" w:lineRule="auto"/>
        <w:ind w:left="426" w:hanging="426"/>
        <w:rPr>
          <w:ins w:id="325" w:author="Autor"/>
          <w:rFonts w:ascii="Arial" w:hAnsi="Arial" w:cs="Arial"/>
          <w:sz w:val="22"/>
          <w:szCs w:val="22"/>
        </w:rPr>
      </w:pPr>
      <w:ins w:id="326" w:author="Autor">
        <w:r>
          <w:rPr>
            <w:rFonts w:ascii="Arial" w:hAnsi="Arial" w:cs="Arial"/>
            <w:b/>
            <w:sz w:val="22"/>
            <w:szCs w:val="22"/>
          </w:rPr>
          <w:t>Stanovenie miery</w:t>
        </w:r>
        <w:r w:rsidR="0057194B" w:rsidRPr="00206D69">
          <w:rPr>
            <w:rFonts w:ascii="Arial" w:hAnsi="Arial" w:cs="Arial"/>
            <w:b/>
            <w:sz w:val="22"/>
            <w:szCs w:val="22"/>
          </w:rPr>
          <w:t xml:space="preserve"> akceptovania z ceny o</w:t>
        </w:r>
        <w:r>
          <w:rPr>
            <w:rFonts w:ascii="Arial" w:hAnsi="Arial" w:cs="Arial"/>
            <w:b/>
            <w:sz w:val="22"/>
            <w:szCs w:val="22"/>
          </w:rPr>
          <w:t>hodnotenia</w:t>
        </w:r>
        <w:r w:rsidR="0057194B" w:rsidRPr="00206D69">
          <w:rPr>
            <w:rFonts w:ascii="Arial" w:hAnsi="Arial" w:cs="Arial"/>
            <w:b/>
            <w:sz w:val="22"/>
            <w:szCs w:val="22"/>
          </w:rPr>
          <w:t xml:space="preserve"> predmetu zabezpečenia</w:t>
        </w:r>
      </w:ins>
    </w:p>
    <w:p w14:paraId="4C0798DB" w14:textId="555C822D" w:rsidR="0057194B" w:rsidRPr="00A76F9F" w:rsidRDefault="0057194B" w:rsidP="00A76F9F">
      <w:pPr>
        <w:pStyle w:val="Odsekzoznamu"/>
        <w:numPr>
          <w:ilvl w:val="0"/>
          <w:numId w:val="47"/>
        </w:numPr>
        <w:tabs>
          <w:tab w:val="left" w:pos="5505"/>
        </w:tabs>
        <w:spacing w:before="120" w:after="120" w:line="240" w:lineRule="auto"/>
        <w:ind w:left="284" w:hanging="284"/>
        <w:contextualSpacing w:val="0"/>
        <w:jc w:val="both"/>
        <w:rPr>
          <w:ins w:id="327" w:author="Autor"/>
          <w:rFonts w:ascii="Arial" w:hAnsi="Arial" w:cs="Arial"/>
          <w:sz w:val="19"/>
          <w:szCs w:val="19"/>
        </w:rPr>
      </w:pPr>
      <w:ins w:id="328" w:author="Autor">
        <w:r w:rsidRPr="00A76F9F">
          <w:rPr>
            <w:rFonts w:ascii="Arial" w:hAnsi="Arial" w:cs="Arial"/>
            <w:sz w:val="19"/>
            <w:szCs w:val="19"/>
          </w:rPr>
          <w:t xml:space="preserve">Pri aplikácii </w:t>
        </w:r>
        <w:r>
          <w:rPr>
            <w:rFonts w:ascii="Arial" w:hAnsi="Arial" w:cs="Arial"/>
            <w:sz w:val="19"/>
            <w:szCs w:val="19"/>
          </w:rPr>
          <w:t xml:space="preserve">zabezpečenia pohľadávky </w:t>
        </w:r>
      </w:ins>
      <w:ins w:id="329" w:author="Pečová, Renáta" w:date="2026-01-24T19:41:00Z" w16du:dateUtc="2026-01-24T18:41:00Z">
        <w:r w:rsidR="00966281">
          <w:rPr>
            <w:rFonts w:ascii="Arial" w:hAnsi="Arial" w:cs="Arial"/>
            <w:sz w:val="19"/>
            <w:szCs w:val="19"/>
          </w:rPr>
          <w:t>P</w:t>
        </w:r>
      </w:ins>
      <w:ins w:id="330" w:author="Autor">
        <w:r>
          <w:rPr>
            <w:rFonts w:ascii="Arial" w:hAnsi="Arial" w:cs="Arial"/>
            <w:sz w:val="19"/>
            <w:szCs w:val="19"/>
          </w:rPr>
          <w:t xml:space="preserve">oskytovateľa </w:t>
        </w:r>
      </w:ins>
      <w:ins w:id="331" w:author="Pečová, Renáta" w:date="2026-01-24T19:42:00Z" w16du:dateUtc="2026-01-24T18:42:00Z">
        <w:r w:rsidR="00966281">
          <w:rPr>
            <w:rFonts w:ascii="Arial" w:hAnsi="Arial" w:cs="Arial"/>
            <w:sz w:val="19"/>
            <w:szCs w:val="19"/>
          </w:rPr>
          <w:t xml:space="preserve">je nutné posúdiť </w:t>
        </w:r>
        <w:r w:rsidR="00374D89">
          <w:rPr>
            <w:rFonts w:ascii="Arial" w:hAnsi="Arial" w:cs="Arial"/>
            <w:sz w:val="19"/>
            <w:szCs w:val="19"/>
          </w:rPr>
          <w:t xml:space="preserve">mieru </w:t>
        </w:r>
      </w:ins>
      <w:ins w:id="332" w:author="Autor">
        <w:r w:rsidRPr="00A76F9F">
          <w:rPr>
            <w:rFonts w:ascii="Arial" w:hAnsi="Arial" w:cs="Arial"/>
            <w:sz w:val="19"/>
            <w:szCs w:val="19"/>
          </w:rPr>
          <w:t>finančné</w:t>
        </w:r>
      </w:ins>
      <w:ins w:id="333" w:author="Pečová, Renáta" w:date="2026-01-24T19:44:00Z" w16du:dateUtc="2026-01-24T18:44:00Z">
        <w:r w:rsidR="00374D89">
          <w:rPr>
            <w:rFonts w:ascii="Arial" w:hAnsi="Arial" w:cs="Arial"/>
            <w:sz w:val="19"/>
            <w:szCs w:val="19"/>
          </w:rPr>
          <w:t>ho</w:t>
        </w:r>
      </w:ins>
      <w:ins w:id="334" w:author="Autor">
        <w:r w:rsidRPr="00A76F9F">
          <w:rPr>
            <w:rFonts w:ascii="Arial" w:hAnsi="Arial" w:cs="Arial"/>
            <w:sz w:val="19"/>
            <w:szCs w:val="19"/>
          </w:rPr>
          <w:t xml:space="preserve"> oceneni</w:t>
        </w:r>
      </w:ins>
      <w:ins w:id="335" w:author="Pečová, Renáta" w:date="2026-01-24T19:44:00Z" w16du:dateUtc="2026-01-24T18:44:00Z">
        <w:r w:rsidR="00374D89">
          <w:rPr>
            <w:rFonts w:ascii="Arial" w:hAnsi="Arial" w:cs="Arial"/>
            <w:sz w:val="19"/>
            <w:szCs w:val="19"/>
          </w:rPr>
          <w:t>a</w:t>
        </w:r>
      </w:ins>
      <w:ins w:id="336" w:author="Autor">
        <w:r w:rsidRPr="00A76F9F">
          <w:rPr>
            <w:rFonts w:ascii="Arial" w:hAnsi="Arial" w:cs="Arial"/>
            <w:sz w:val="19"/>
            <w:szCs w:val="19"/>
          </w:rPr>
          <w:t xml:space="preserve"> veriteľovej pohľadávky, resp. záväzku dlžníka. Vo všeobecnosti je ustálený záver, že veci</w:t>
        </w:r>
        <w:r>
          <w:rPr>
            <w:rFonts w:ascii="Arial" w:hAnsi="Arial" w:cs="Arial"/>
            <w:sz w:val="19"/>
            <w:szCs w:val="19"/>
          </w:rPr>
          <w:t xml:space="preserve"> </w:t>
        </w:r>
        <w:r w:rsidRPr="00A76F9F">
          <w:rPr>
            <w:rFonts w:ascii="Arial" w:hAnsi="Arial" w:cs="Arial"/>
            <w:sz w:val="19"/>
            <w:szCs w:val="19"/>
          </w:rPr>
          <w:t xml:space="preserve">menia v čase svoju hodnotu, čoho dôsledkom pre veriteľa môže byť zníženie hodnoty predmetu zabezpečenia </w:t>
        </w:r>
        <w:r w:rsidRPr="00A76F9F">
          <w:rPr>
            <w:rFonts w:ascii="Arial" w:hAnsi="Arial" w:cs="Arial"/>
            <w:sz w:val="19"/>
            <w:szCs w:val="19"/>
          </w:rPr>
          <w:lastRenderedPageBreak/>
          <w:t xml:space="preserve">a následné nedostatočné zabezpečenie svojej pohľadávky. Napríklad hnuteľné veci väčšinou strácajú na svojej hodnote ich používaním v závislosti od ich dĺžky životnosti, súčasne dochádza k morálnemu opotrebeniu, samotná speňažiteľnosť je takmer vždy nižšia ako prvotné ocenenie atď. </w:t>
        </w:r>
      </w:ins>
    </w:p>
    <w:p w14:paraId="5A7FE14C" w14:textId="3D078702" w:rsidR="0057194B" w:rsidRPr="00A76F9F" w:rsidRDefault="0057194B" w:rsidP="00A76F9F">
      <w:pPr>
        <w:pStyle w:val="Odsekzoznamu"/>
        <w:numPr>
          <w:ilvl w:val="0"/>
          <w:numId w:val="47"/>
        </w:numPr>
        <w:tabs>
          <w:tab w:val="left" w:pos="5505"/>
        </w:tabs>
        <w:spacing w:before="120" w:after="120" w:line="240" w:lineRule="auto"/>
        <w:ind w:left="284" w:hanging="284"/>
        <w:contextualSpacing w:val="0"/>
        <w:jc w:val="both"/>
        <w:rPr>
          <w:ins w:id="337" w:author="Autor"/>
          <w:rFonts w:ascii="Arial" w:hAnsi="Arial" w:cs="Arial"/>
          <w:sz w:val="19"/>
          <w:szCs w:val="19"/>
        </w:rPr>
      </w:pPr>
      <w:ins w:id="338" w:author="Autor">
        <w:r w:rsidRPr="00A76F9F">
          <w:rPr>
            <w:rFonts w:ascii="Arial" w:hAnsi="Arial" w:cs="Arial"/>
            <w:sz w:val="19"/>
            <w:szCs w:val="19"/>
          </w:rPr>
          <w:t xml:space="preserve">Z uvedeného vyplýva, že veriteľ pri zabezpečovaní svojich nárokov </w:t>
        </w:r>
        <w:r w:rsidR="00F45569">
          <w:rPr>
            <w:rFonts w:ascii="Arial" w:hAnsi="Arial" w:cs="Arial"/>
            <w:sz w:val="19"/>
            <w:szCs w:val="19"/>
          </w:rPr>
          <w:t xml:space="preserve">musí </w:t>
        </w:r>
        <w:r w:rsidRPr="00A76F9F">
          <w:rPr>
            <w:rFonts w:ascii="Arial" w:hAnsi="Arial" w:cs="Arial"/>
            <w:sz w:val="19"/>
            <w:szCs w:val="19"/>
          </w:rPr>
          <w:t>pristupova</w:t>
        </w:r>
        <w:r w:rsidR="00F45569">
          <w:rPr>
            <w:rFonts w:ascii="Arial" w:hAnsi="Arial" w:cs="Arial"/>
            <w:sz w:val="19"/>
            <w:szCs w:val="19"/>
          </w:rPr>
          <w:t>ť</w:t>
        </w:r>
        <w:r w:rsidRPr="00A76F9F">
          <w:rPr>
            <w:rFonts w:ascii="Arial" w:hAnsi="Arial" w:cs="Arial"/>
            <w:sz w:val="19"/>
            <w:szCs w:val="19"/>
          </w:rPr>
          <w:t xml:space="preserve"> s príslušnou opatrnosťou, a teda požadova</w:t>
        </w:r>
        <w:r w:rsidR="00F45569">
          <w:rPr>
            <w:rFonts w:ascii="Arial" w:hAnsi="Arial" w:cs="Arial"/>
            <w:sz w:val="19"/>
            <w:szCs w:val="19"/>
          </w:rPr>
          <w:t>ť</w:t>
        </w:r>
        <w:r w:rsidRPr="00A76F9F">
          <w:rPr>
            <w:rFonts w:ascii="Arial" w:hAnsi="Arial" w:cs="Arial"/>
            <w:sz w:val="19"/>
            <w:szCs w:val="19"/>
          </w:rPr>
          <w:t xml:space="preserve"> od dlžníka krytie (finančne ohodnotené) nad úrovňou hodnoty svojej pohľadávky (ak je to možné). </w:t>
        </w:r>
      </w:ins>
    </w:p>
    <w:p w14:paraId="76F31558" w14:textId="02F2A521" w:rsidR="0057194B" w:rsidRPr="00A76F9F" w:rsidRDefault="00C27160" w:rsidP="00A76F9F">
      <w:pPr>
        <w:pStyle w:val="Odsekzoznamu"/>
        <w:numPr>
          <w:ilvl w:val="0"/>
          <w:numId w:val="47"/>
        </w:numPr>
        <w:tabs>
          <w:tab w:val="left" w:pos="5505"/>
        </w:tabs>
        <w:spacing w:before="120" w:after="120" w:line="240" w:lineRule="auto"/>
        <w:ind w:left="284" w:hanging="284"/>
        <w:contextualSpacing w:val="0"/>
        <w:jc w:val="both"/>
        <w:rPr>
          <w:ins w:id="339" w:author="Autor"/>
          <w:rFonts w:ascii="Arial" w:hAnsi="Arial" w:cs="Arial"/>
          <w:sz w:val="19"/>
          <w:szCs w:val="19"/>
        </w:rPr>
      </w:pPr>
      <w:ins w:id="340" w:author="Autor">
        <w:r>
          <w:rPr>
            <w:rFonts w:ascii="Arial" w:hAnsi="Arial" w:cs="Arial"/>
            <w:sz w:val="19"/>
            <w:szCs w:val="19"/>
          </w:rPr>
          <w:t>Nižšie stanovené</w:t>
        </w:r>
        <w:r w:rsidR="0057194B" w:rsidRPr="00A76F9F">
          <w:rPr>
            <w:rFonts w:ascii="Arial" w:hAnsi="Arial" w:cs="Arial"/>
            <w:sz w:val="19"/>
            <w:szCs w:val="19"/>
          </w:rPr>
          <w:t xml:space="preserve"> percent</w:t>
        </w:r>
        <w:r>
          <w:rPr>
            <w:rFonts w:ascii="Arial" w:hAnsi="Arial" w:cs="Arial"/>
            <w:sz w:val="19"/>
            <w:szCs w:val="19"/>
          </w:rPr>
          <w:t>á</w:t>
        </w:r>
        <w:r w:rsidR="0057194B" w:rsidRPr="00A76F9F">
          <w:rPr>
            <w:rFonts w:ascii="Arial" w:hAnsi="Arial" w:cs="Arial"/>
            <w:sz w:val="19"/>
            <w:szCs w:val="19"/>
          </w:rPr>
          <w:t xml:space="preserve"> akceptovania poskytujú veriteľovi základné informácie pri výbere vhodného predmetu, resp. predmetov zabezpečenia s cieľom dosiahnutia minimálne 100 %-ného krytia svojej pohľadávky</w:t>
        </w:r>
        <w:r w:rsidR="0057194B">
          <w:rPr>
            <w:rFonts w:ascii="Arial" w:hAnsi="Arial" w:cs="Arial"/>
            <w:sz w:val="19"/>
            <w:szCs w:val="19"/>
          </w:rPr>
          <w:t>.</w:t>
        </w:r>
      </w:ins>
    </w:p>
    <w:p w14:paraId="6686D105" w14:textId="11710B8B" w:rsidR="0057194B" w:rsidRDefault="0057194B" w:rsidP="00C27160">
      <w:pPr>
        <w:pStyle w:val="Odsekzoznamu"/>
        <w:numPr>
          <w:ilvl w:val="0"/>
          <w:numId w:val="47"/>
        </w:numPr>
        <w:tabs>
          <w:tab w:val="left" w:pos="5505"/>
        </w:tabs>
        <w:spacing w:before="120" w:after="120" w:line="240" w:lineRule="auto"/>
        <w:ind w:left="284" w:hanging="284"/>
        <w:contextualSpacing w:val="0"/>
        <w:jc w:val="both"/>
        <w:rPr>
          <w:ins w:id="341" w:author="Autor"/>
          <w:rFonts w:ascii="Arial" w:hAnsi="Arial" w:cs="Arial"/>
          <w:sz w:val="19"/>
          <w:szCs w:val="19"/>
        </w:rPr>
      </w:pPr>
      <w:ins w:id="342" w:author="Autor">
        <w:r w:rsidRPr="00A76F9F">
          <w:rPr>
            <w:rFonts w:ascii="Arial" w:hAnsi="Arial" w:cs="Arial"/>
            <w:sz w:val="19"/>
            <w:szCs w:val="19"/>
          </w:rPr>
          <w:t xml:space="preserve">Prehľad najčastejšie využívaných predmetov zabezpečenia, ich ocenenie, ako aj </w:t>
        </w:r>
        <w:r w:rsidR="00F45569">
          <w:rPr>
            <w:rFonts w:ascii="Arial" w:hAnsi="Arial" w:cs="Arial"/>
            <w:sz w:val="19"/>
            <w:szCs w:val="19"/>
          </w:rPr>
          <w:t>stanovené</w:t>
        </w:r>
        <w:r w:rsidRPr="00A76F9F">
          <w:rPr>
            <w:rFonts w:ascii="Arial" w:hAnsi="Arial" w:cs="Arial"/>
            <w:sz w:val="19"/>
            <w:szCs w:val="19"/>
          </w:rPr>
          <w:t xml:space="preserve"> % akceptovania z ceny ocenenia:</w:t>
        </w:r>
      </w:ins>
    </w:p>
    <w:tbl>
      <w:tblPr>
        <w:tblW w:w="8783"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421"/>
        <w:gridCol w:w="3424"/>
        <w:gridCol w:w="1892"/>
        <w:gridCol w:w="2046"/>
      </w:tblGrid>
      <w:tr w:rsidR="00E027D9" w:rsidRPr="004A317D" w14:paraId="17871C2B" w14:textId="77777777" w:rsidTr="005A11BA">
        <w:trPr>
          <w:trHeight w:val="284"/>
          <w:ins w:id="343" w:author="Autor"/>
        </w:trPr>
        <w:tc>
          <w:tcPr>
            <w:tcW w:w="1421" w:type="dxa"/>
            <w:vAlign w:val="center"/>
            <w:hideMark/>
          </w:tcPr>
          <w:p w14:paraId="5D0D96FD" w14:textId="77777777" w:rsidR="0057194B" w:rsidRPr="00A76F9F" w:rsidRDefault="0057194B" w:rsidP="005A11BA">
            <w:pPr>
              <w:spacing w:after="120" w:line="240" w:lineRule="auto"/>
              <w:jc w:val="center"/>
              <w:rPr>
                <w:ins w:id="344" w:author="Autor"/>
                <w:rFonts w:ascii="Arial" w:hAnsi="Arial" w:cs="Arial"/>
                <w:b/>
                <w:bCs/>
                <w:sz w:val="19"/>
                <w:szCs w:val="19"/>
              </w:rPr>
            </w:pPr>
            <w:ins w:id="345" w:author="Autor">
              <w:r w:rsidRPr="00A76F9F">
                <w:rPr>
                  <w:rFonts w:ascii="Arial" w:hAnsi="Arial" w:cs="Arial"/>
                  <w:b/>
                  <w:bCs/>
                  <w:sz w:val="19"/>
                  <w:szCs w:val="19"/>
                </w:rPr>
                <w:t>Predmet zabezpečenia</w:t>
              </w:r>
            </w:ins>
          </w:p>
        </w:tc>
        <w:tc>
          <w:tcPr>
            <w:tcW w:w="3424" w:type="dxa"/>
            <w:vAlign w:val="center"/>
            <w:hideMark/>
          </w:tcPr>
          <w:p w14:paraId="6D665082" w14:textId="77777777" w:rsidR="0057194B" w:rsidRPr="00A76F9F" w:rsidRDefault="0057194B" w:rsidP="005A11BA">
            <w:pPr>
              <w:spacing w:after="120" w:line="240" w:lineRule="auto"/>
              <w:jc w:val="center"/>
              <w:rPr>
                <w:ins w:id="346" w:author="Autor"/>
                <w:rFonts w:ascii="Arial" w:hAnsi="Arial" w:cs="Arial"/>
                <w:b/>
                <w:bCs/>
                <w:sz w:val="19"/>
                <w:szCs w:val="19"/>
              </w:rPr>
            </w:pPr>
            <w:ins w:id="347" w:author="Autor">
              <w:r w:rsidRPr="00A76F9F">
                <w:rPr>
                  <w:rFonts w:ascii="Arial" w:hAnsi="Arial" w:cs="Arial"/>
                  <w:b/>
                  <w:bCs/>
                  <w:sz w:val="19"/>
                  <w:szCs w:val="19"/>
                </w:rPr>
                <w:t>Špecifikácia predmetu zabezpečenia</w:t>
              </w:r>
            </w:ins>
          </w:p>
        </w:tc>
        <w:tc>
          <w:tcPr>
            <w:tcW w:w="1892" w:type="dxa"/>
            <w:vAlign w:val="center"/>
            <w:hideMark/>
          </w:tcPr>
          <w:p w14:paraId="092B7AF3" w14:textId="36F927CB" w:rsidR="0057194B" w:rsidRPr="00A76F9F" w:rsidRDefault="0057194B" w:rsidP="005A11BA">
            <w:pPr>
              <w:spacing w:after="120" w:line="240" w:lineRule="auto"/>
              <w:jc w:val="center"/>
              <w:rPr>
                <w:ins w:id="348" w:author="Autor"/>
                <w:rFonts w:ascii="Arial" w:hAnsi="Arial" w:cs="Arial"/>
                <w:b/>
                <w:bCs/>
                <w:sz w:val="19"/>
                <w:szCs w:val="19"/>
              </w:rPr>
            </w:pPr>
            <w:ins w:id="349" w:author="Autor">
              <w:r w:rsidRPr="00A76F9F">
                <w:rPr>
                  <w:rFonts w:ascii="Arial" w:hAnsi="Arial" w:cs="Arial"/>
                  <w:b/>
                  <w:bCs/>
                  <w:sz w:val="19"/>
                  <w:szCs w:val="19"/>
                </w:rPr>
                <w:t xml:space="preserve">Ocenenie </w:t>
              </w:r>
            </w:ins>
          </w:p>
        </w:tc>
        <w:tc>
          <w:tcPr>
            <w:tcW w:w="2046" w:type="dxa"/>
            <w:vAlign w:val="center"/>
            <w:hideMark/>
          </w:tcPr>
          <w:p w14:paraId="64186928" w14:textId="75CD0D49" w:rsidR="0057194B" w:rsidRPr="00A76F9F" w:rsidRDefault="0057194B" w:rsidP="005A11BA">
            <w:pPr>
              <w:spacing w:after="120" w:line="240" w:lineRule="auto"/>
              <w:jc w:val="center"/>
              <w:rPr>
                <w:ins w:id="350" w:author="Autor"/>
                <w:rFonts w:ascii="Arial" w:hAnsi="Arial" w:cs="Arial"/>
                <w:b/>
                <w:bCs/>
                <w:sz w:val="19"/>
                <w:szCs w:val="19"/>
              </w:rPr>
            </w:pPr>
            <w:ins w:id="351" w:author="Autor">
              <w:r w:rsidRPr="00A76F9F">
                <w:rPr>
                  <w:rFonts w:ascii="Arial" w:hAnsi="Arial" w:cs="Arial"/>
                  <w:b/>
                  <w:bCs/>
                  <w:sz w:val="19"/>
                  <w:szCs w:val="19"/>
                </w:rPr>
                <w:t>% akceptovania z ceny ocenenia</w:t>
              </w:r>
            </w:ins>
          </w:p>
        </w:tc>
      </w:tr>
      <w:tr w:rsidR="0002381B" w:rsidRPr="004A317D" w14:paraId="7B01242E" w14:textId="77777777" w:rsidTr="005A11BA">
        <w:trPr>
          <w:trHeight w:val="284"/>
          <w:ins w:id="352" w:author="Pečová, Renáta" w:date="2026-01-07T15:54:00Z"/>
        </w:trPr>
        <w:tc>
          <w:tcPr>
            <w:tcW w:w="1421" w:type="dxa"/>
            <w:vMerge w:val="restart"/>
            <w:vAlign w:val="center"/>
          </w:tcPr>
          <w:p w14:paraId="75CCC448" w14:textId="61E14DE7" w:rsidR="0002381B" w:rsidRPr="00A35669" w:rsidRDefault="0002381B" w:rsidP="005A11BA">
            <w:pPr>
              <w:spacing w:after="120" w:line="240" w:lineRule="auto"/>
              <w:jc w:val="center"/>
              <w:rPr>
                <w:ins w:id="353" w:author="Pečová, Renáta" w:date="2026-01-07T15:54:00Z" w16du:dateUtc="2026-01-07T14:54:00Z"/>
                <w:rFonts w:ascii="Arial" w:hAnsi="Arial" w:cs="Arial"/>
                <w:sz w:val="19"/>
                <w:szCs w:val="19"/>
              </w:rPr>
            </w:pPr>
            <w:ins w:id="354" w:author="Autor">
              <w:r>
                <w:rPr>
                  <w:rFonts w:ascii="Arial" w:hAnsi="Arial" w:cs="Arial"/>
                  <w:sz w:val="19"/>
                  <w:szCs w:val="19"/>
                </w:rPr>
                <w:t>Pozemky</w:t>
              </w:r>
            </w:ins>
          </w:p>
        </w:tc>
        <w:tc>
          <w:tcPr>
            <w:tcW w:w="3424" w:type="dxa"/>
            <w:vAlign w:val="center"/>
          </w:tcPr>
          <w:p w14:paraId="4B9300E8" w14:textId="749B4181" w:rsidR="0002381B" w:rsidRPr="00A35669" w:rsidRDefault="0002381B" w:rsidP="005A11BA">
            <w:pPr>
              <w:spacing w:after="120" w:line="240" w:lineRule="auto"/>
              <w:rPr>
                <w:ins w:id="355" w:author="Pečová, Renáta" w:date="2026-01-07T15:54:00Z" w16du:dateUtc="2026-01-07T14:54:00Z"/>
                <w:rFonts w:ascii="Arial" w:hAnsi="Arial" w:cs="Arial"/>
                <w:sz w:val="19"/>
                <w:szCs w:val="19"/>
              </w:rPr>
            </w:pPr>
            <w:ins w:id="356" w:author="Pečová, Renáta" w:date="2026-01-07T15:54:00Z" w16du:dateUtc="2026-01-07T14:54:00Z">
              <w:r>
                <w:rPr>
                  <w:rFonts w:ascii="Arial" w:hAnsi="Arial" w:cs="Arial"/>
                  <w:sz w:val="19"/>
                  <w:szCs w:val="19"/>
                </w:rPr>
                <w:t>Stavebné</w:t>
              </w:r>
            </w:ins>
          </w:p>
        </w:tc>
        <w:tc>
          <w:tcPr>
            <w:tcW w:w="1892" w:type="dxa"/>
            <w:vMerge w:val="restart"/>
            <w:vAlign w:val="center"/>
          </w:tcPr>
          <w:p w14:paraId="61969CC5" w14:textId="493F47A1" w:rsidR="0002381B" w:rsidRPr="00A35669" w:rsidRDefault="0002381B" w:rsidP="005A11BA">
            <w:pPr>
              <w:spacing w:after="120" w:line="240" w:lineRule="auto"/>
              <w:jc w:val="center"/>
              <w:rPr>
                <w:ins w:id="357" w:author="Pečová, Renáta" w:date="2026-01-07T15:54:00Z" w16du:dateUtc="2026-01-07T14:54:00Z"/>
                <w:rFonts w:ascii="Arial" w:hAnsi="Arial" w:cs="Arial"/>
                <w:sz w:val="19"/>
                <w:szCs w:val="19"/>
              </w:rPr>
            </w:pPr>
            <w:ins w:id="358" w:author="Autor">
              <w:r w:rsidRPr="00A76F9F">
                <w:rPr>
                  <w:rFonts w:ascii="Arial" w:hAnsi="Arial" w:cs="Arial"/>
                  <w:sz w:val="19"/>
                  <w:szCs w:val="19"/>
                </w:rPr>
                <w:t>Znalecký posudok</w:t>
              </w:r>
            </w:ins>
          </w:p>
        </w:tc>
        <w:tc>
          <w:tcPr>
            <w:tcW w:w="2046" w:type="dxa"/>
            <w:vAlign w:val="center"/>
          </w:tcPr>
          <w:p w14:paraId="6A091F42" w14:textId="7CB3118C" w:rsidR="0002381B" w:rsidRPr="00A35669" w:rsidRDefault="0002381B" w:rsidP="005A11BA">
            <w:pPr>
              <w:spacing w:after="120" w:line="240" w:lineRule="auto"/>
              <w:jc w:val="center"/>
              <w:rPr>
                <w:ins w:id="359" w:author="Pečová, Renáta" w:date="2026-01-07T15:54:00Z" w16du:dateUtc="2026-01-07T14:54:00Z"/>
                <w:rFonts w:ascii="Arial" w:hAnsi="Arial" w:cs="Arial"/>
                <w:sz w:val="19"/>
                <w:szCs w:val="19"/>
              </w:rPr>
            </w:pPr>
            <w:ins w:id="360" w:author="Pečová, Renáta" w:date="2026-01-07T15:55:00Z" w16du:dateUtc="2026-01-07T14:55:00Z">
              <w:r>
                <w:rPr>
                  <w:rFonts w:ascii="Arial" w:hAnsi="Arial" w:cs="Arial"/>
                  <w:sz w:val="19"/>
                  <w:szCs w:val="19"/>
                </w:rPr>
                <w:t>80</w:t>
              </w:r>
            </w:ins>
          </w:p>
        </w:tc>
      </w:tr>
      <w:tr w:rsidR="0002381B" w:rsidRPr="004A317D" w14:paraId="6E5A4953" w14:textId="77777777" w:rsidTr="005A11BA">
        <w:trPr>
          <w:trHeight w:val="284"/>
          <w:ins w:id="361" w:author="Autor"/>
        </w:trPr>
        <w:tc>
          <w:tcPr>
            <w:tcW w:w="1421" w:type="dxa"/>
            <w:vMerge/>
            <w:vAlign w:val="center"/>
            <w:hideMark/>
          </w:tcPr>
          <w:p w14:paraId="168A7602" w14:textId="15BF2B00" w:rsidR="0002381B" w:rsidRPr="00A76F9F" w:rsidRDefault="0002381B" w:rsidP="005A11BA">
            <w:pPr>
              <w:spacing w:after="120" w:line="240" w:lineRule="auto"/>
              <w:jc w:val="center"/>
              <w:rPr>
                <w:ins w:id="362" w:author="Autor"/>
                <w:rFonts w:ascii="Arial" w:hAnsi="Arial" w:cs="Arial"/>
                <w:sz w:val="19"/>
                <w:szCs w:val="19"/>
              </w:rPr>
              <w:pPrChange w:id="363" w:author="Pečová, Renáta" w:date="2026-01-27T12:16:00Z" w16du:dateUtc="2026-01-27T11:16:00Z">
                <w:pPr>
                  <w:jc w:val="center"/>
                </w:pPr>
              </w:pPrChange>
            </w:pPr>
          </w:p>
        </w:tc>
        <w:tc>
          <w:tcPr>
            <w:tcW w:w="3424" w:type="dxa"/>
            <w:noWrap/>
            <w:vAlign w:val="center"/>
            <w:hideMark/>
          </w:tcPr>
          <w:p w14:paraId="58DDE698" w14:textId="77777777" w:rsidR="0002381B" w:rsidRPr="00A76F9F" w:rsidRDefault="0002381B" w:rsidP="005A11BA">
            <w:pPr>
              <w:spacing w:after="120" w:line="240" w:lineRule="auto"/>
              <w:rPr>
                <w:ins w:id="364" w:author="Autor"/>
                <w:rFonts w:ascii="Arial" w:hAnsi="Arial" w:cs="Arial"/>
                <w:sz w:val="19"/>
                <w:szCs w:val="19"/>
              </w:rPr>
              <w:pPrChange w:id="365" w:author="Pečová, Renáta" w:date="2026-01-27T12:16:00Z" w16du:dateUtc="2026-01-27T11:16:00Z">
                <w:pPr/>
              </w:pPrChange>
            </w:pPr>
            <w:ins w:id="366" w:author="Autor">
              <w:r w:rsidRPr="00A76F9F">
                <w:rPr>
                  <w:rFonts w:ascii="Arial" w:hAnsi="Arial" w:cs="Arial"/>
                  <w:sz w:val="19"/>
                  <w:szCs w:val="19"/>
                </w:rPr>
                <w:t>Orná pôda</w:t>
              </w:r>
            </w:ins>
          </w:p>
        </w:tc>
        <w:tc>
          <w:tcPr>
            <w:tcW w:w="1892" w:type="dxa"/>
            <w:vMerge/>
            <w:noWrap/>
            <w:vAlign w:val="center"/>
            <w:hideMark/>
          </w:tcPr>
          <w:p w14:paraId="53E43414" w14:textId="3CA962C7" w:rsidR="0002381B" w:rsidRPr="00A76F9F" w:rsidRDefault="0002381B" w:rsidP="005A11BA">
            <w:pPr>
              <w:spacing w:after="120" w:line="240" w:lineRule="auto"/>
              <w:jc w:val="center"/>
              <w:rPr>
                <w:ins w:id="367" w:author="Autor"/>
                <w:rFonts w:ascii="Arial" w:hAnsi="Arial" w:cs="Arial"/>
                <w:sz w:val="19"/>
                <w:szCs w:val="19"/>
              </w:rPr>
              <w:pPrChange w:id="368" w:author="Pečová, Renáta" w:date="2026-01-27T12:22:00Z" w16du:dateUtc="2026-01-27T11:22:00Z">
                <w:pPr/>
              </w:pPrChange>
            </w:pPr>
          </w:p>
        </w:tc>
        <w:tc>
          <w:tcPr>
            <w:tcW w:w="2046" w:type="dxa"/>
            <w:noWrap/>
            <w:vAlign w:val="center"/>
            <w:hideMark/>
          </w:tcPr>
          <w:p w14:paraId="74AEBB74" w14:textId="77777777" w:rsidR="0002381B" w:rsidRPr="00A76F9F" w:rsidRDefault="0002381B" w:rsidP="000D7117">
            <w:pPr>
              <w:spacing w:after="120" w:line="240" w:lineRule="auto"/>
              <w:jc w:val="center"/>
              <w:rPr>
                <w:ins w:id="369" w:author="Autor"/>
                <w:rFonts w:ascii="Arial" w:hAnsi="Arial" w:cs="Arial"/>
                <w:sz w:val="19"/>
                <w:szCs w:val="19"/>
              </w:rPr>
            </w:pPr>
            <w:ins w:id="370" w:author="Autor">
              <w:r w:rsidRPr="00A76F9F">
                <w:rPr>
                  <w:rFonts w:ascii="Arial" w:hAnsi="Arial" w:cs="Arial"/>
                  <w:sz w:val="19"/>
                  <w:szCs w:val="19"/>
                </w:rPr>
                <w:t>35</w:t>
              </w:r>
            </w:ins>
          </w:p>
        </w:tc>
      </w:tr>
      <w:tr w:rsidR="0002381B" w:rsidRPr="004A317D" w14:paraId="3D19FC6E" w14:textId="77777777" w:rsidTr="005A11BA">
        <w:trPr>
          <w:trHeight w:val="284"/>
          <w:ins w:id="371" w:author="Autor"/>
        </w:trPr>
        <w:tc>
          <w:tcPr>
            <w:tcW w:w="1421" w:type="dxa"/>
            <w:vMerge/>
            <w:vAlign w:val="center"/>
            <w:hideMark/>
          </w:tcPr>
          <w:p w14:paraId="18BBDC7B" w14:textId="77777777" w:rsidR="0002381B" w:rsidRPr="00DE4A26" w:rsidRDefault="0002381B" w:rsidP="005A11BA">
            <w:pPr>
              <w:spacing w:after="120" w:line="240" w:lineRule="auto"/>
              <w:rPr>
                <w:ins w:id="372" w:author="Autor"/>
                <w:rFonts w:ascii="Arial" w:hAnsi="Arial" w:cs="Arial"/>
                <w:sz w:val="19"/>
                <w:szCs w:val="19"/>
                <w:rPrChange w:id="373" w:author="Autor">
                  <w:rPr>
                    <w:ins w:id="374" w:author="Autor"/>
                    <w:color w:val="000000"/>
                    <w:sz w:val="20"/>
                    <w:szCs w:val="20"/>
                  </w:rPr>
                </w:rPrChange>
              </w:rPr>
              <w:pPrChange w:id="375" w:author="Pečová, Renáta" w:date="2026-01-27T12:16:00Z" w16du:dateUtc="2026-01-27T11:16:00Z">
                <w:pPr/>
              </w:pPrChange>
            </w:pPr>
          </w:p>
        </w:tc>
        <w:tc>
          <w:tcPr>
            <w:tcW w:w="3424" w:type="dxa"/>
            <w:noWrap/>
            <w:vAlign w:val="center"/>
            <w:hideMark/>
          </w:tcPr>
          <w:p w14:paraId="7A0620BD" w14:textId="278D5BF1" w:rsidR="0002381B" w:rsidRPr="00875B6D" w:rsidRDefault="0002381B" w:rsidP="005A11BA">
            <w:pPr>
              <w:spacing w:after="120" w:line="240" w:lineRule="auto"/>
              <w:rPr>
                <w:ins w:id="376" w:author="Autor"/>
                <w:rFonts w:ascii="Arial" w:hAnsi="Arial" w:cs="Arial"/>
                <w:sz w:val="19"/>
                <w:szCs w:val="19"/>
              </w:rPr>
              <w:pPrChange w:id="377" w:author="Pečová, Renáta" w:date="2026-01-27T12:16:00Z" w16du:dateUtc="2026-01-27T11:16:00Z">
                <w:pPr/>
              </w:pPrChange>
            </w:pPr>
            <w:ins w:id="378" w:author="Autor">
              <w:r w:rsidRPr="00DE4A26">
                <w:rPr>
                  <w:rFonts w:ascii="Arial" w:hAnsi="Arial" w:cs="Arial"/>
                  <w:sz w:val="19"/>
                  <w:szCs w:val="19"/>
                  <w:rPrChange w:id="379" w:author="Autor">
                    <w:rPr>
                      <w:color w:val="000000"/>
                      <w:sz w:val="20"/>
                      <w:szCs w:val="20"/>
                    </w:rPr>
                  </w:rPrChange>
                </w:rPr>
                <w:t>Záhrad</w:t>
              </w:r>
            </w:ins>
            <w:ins w:id="380" w:author="Pečová, Renáta" w:date="2026-01-27T12:43:00Z" w16du:dateUtc="2026-01-27T11:43:00Z">
              <w:r w:rsidR="009D58C7">
                <w:rPr>
                  <w:rFonts w:ascii="Arial" w:hAnsi="Arial" w:cs="Arial"/>
                  <w:sz w:val="19"/>
                  <w:szCs w:val="19"/>
                </w:rPr>
                <w:t>a, chmeľnica, vinica, ovocný sad</w:t>
              </w:r>
            </w:ins>
            <w:ins w:id="381" w:author="Pečová, Renáta" w:date="2026-01-27T12:44:00Z" w16du:dateUtc="2026-01-27T11:44:00Z">
              <w:r w:rsidR="002B424A">
                <w:rPr>
                  <w:rFonts w:ascii="Arial" w:hAnsi="Arial" w:cs="Arial"/>
                  <w:sz w:val="19"/>
                  <w:szCs w:val="19"/>
                </w:rPr>
                <w:t>, trvalý trávny porast</w:t>
              </w:r>
            </w:ins>
          </w:p>
        </w:tc>
        <w:tc>
          <w:tcPr>
            <w:tcW w:w="1892" w:type="dxa"/>
            <w:vMerge/>
            <w:noWrap/>
            <w:vAlign w:val="center"/>
            <w:hideMark/>
          </w:tcPr>
          <w:p w14:paraId="5822EC7E" w14:textId="7C9B204D" w:rsidR="0002381B" w:rsidRPr="00875B6D" w:rsidRDefault="0002381B" w:rsidP="005A11BA">
            <w:pPr>
              <w:spacing w:after="120" w:line="240" w:lineRule="auto"/>
              <w:jc w:val="center"/>
              <w:rPr>
                <w:ins w:id="382" w:author="Autor"/>
                <w:rFonts w:ascii="Arial" w:hAnsi="Arial" w:cs="Arial"/>
                <w:sz w:val="19"/>
                <w:szCs w:val="19"/>
              </w:rPr>
              <w:pPrChange w:id="383" w:author="Pečová, Renáta" w:date="2026-01-27T12:22:00Z" w16du:dateUtc="2026-01-27T11:22:00Z">
                <w:pPr/>
              </w:pPrChange>
            </w:pPr>
          </w:p>
        </w:tc>
        <w:tc>
          <w:tcPr>
            <w:tcW w:w="2046" w:type="dxa"/>
            <w:noWrap/>
            <w:vAlign w:val="center"/>
            <w:hideMark/>
          </w:tcPr>
          <w:p w14:paraId="4ED78519" w14:textId="77777777" w:rsidR="0002381B" w:rsidRPr="00875B6D" w:rsidRDefault="0002381B" w:rsidP="000D7117">
            <w:pPr>
              <w:spacing w:after="120" w:line="240" w:lineRule="auto"/>
              <w:jc w:val="center"/>
              <w:rPr>
                <w:ins w:id="384" w:author="Autor"/>
                <w:rFonts w:ascii="Arial" w:hAnsi="Arial" w:cs="Arial"/>
                <w:sz w:val="19"/>
                <w:szCs w:val="19"/>
              </w:rPr>
            </w:pPr>
            <w:ins w:id="385" w:author="Autor">
              <w:r w:rsidRPr="00875B6D">
                <w:rPr>
                  <w:rFonts w:ascii="Arial" w:hAnsi="Arial" w:cs="Arial"/>
                  <w:sz w:val="19"/>
                  <w:szCs w:val="19"/>
                </w:rPr>
                <w:t>35</w:t>
              </w:r>
            </w:ins>
          </w:p>
        </w:tc>
      </w:tr>
      <w:tr w:rsidR="0002381B" w:rsidRPr="004A317D" w14:paraId="3B384240" w14:textId="77777777" w:rsidTr="005A11BA">
        <w:trPr>
          <w:trHeight w:val="284"/>
          <w:ins w:id="386" w:author="Autor"/>
        </w:trPr>
        <w:tc>
          <w:tcPr>
            <w:tcW w:w="1421" w:type="dxa"/>
            <w:vMerge/>
            <w:vAlign w:val="center"/>
            <w:hideMark/>
          </w:tcPr>
          <w:p w14:paraId="28F5D477" w14:textId="77777777" w:rsidR="0002381B" w:rsidRPr="00DE4A26" w:rsidRDefault="0002381B" w:rsidP="005A11BA">
            <w:pPr>
              <w:spacing w:after="120" w:line="240" w:lineRule="auto"/>
              <w:rPr>
                <w:ins w:id="387" w:author="Autor"/>
                <w:rFonts w:ascii="Arial" w:hAnsi="Arial" w:cs="Arial"/>
                <w:sz w:val="19"/>
                <w:szCs w:val="19"/>
                <w:rPrChange w:id="388" w:author="Autor">
                  <w:rPr>
                    <w:ins w:id="389" w:author="Autor"/>
                    <w:color w:val="000000"/>
                    <w:sz w:val="20"/>
                    <w:szCs w:val="20"/>
                  </w:rPr>
                </w:rPrChange>
              </w:rPr>
              <w:pPrChange w:id="390" w:author="Pečová, Renáta" w:date="2026-01-27T12:16:00Z" w16du:dateUtc="2026-01-27T11:16:00Z">
                <w:pPr/>
              </w:pPrChange>
            </w:pPr>
          </w:p>
        </w:tc>
        <w:tc>
          <w:tcPr>
            <w:tcW w:w="3424" w:type="dxa"/>
            <w:noWrap/>
            <w:vAlign w:val="center"/>
            <w:hideMark/>
          </w:tcPr>
          <w:p w14:paraId="79E49E29" w14:textId="1841DE44" w:rsidR="0002381B" w:rsidRPr="00875B6D" w:rsidRDefault="0002381B" w:rsidP="005A11BA">
            <w:pPr>
              <w:spacing w:after="120" w:line="240" w:lineRule="auto"/>
              <w:rPr>
                <w:ins w:id="391" w:author="Autor"/>
                <w:rFonts w:ascii="Arial" w:hAnsi="Arial" w:cs="Arial"/>
                <w:sz w:val="19"/>
                <w:szCs w:val="19"/>
              </w:rPr>
              <w:pPrChange w:id="392" w:author="Pečová, Renáta" w:date="2026-01-27T12:16:00Z" w16du:dateUtc="2026-01-27T11:16:00Z">
                <w:pPr/>
              </w:pPrChange>
            </w:pPr>
            <w:ins w:id="393" w:author="Autor">
              <w:r w:rsidRPr="00DE4A26">
                <w:rPr>
                  <w:rFonts w:ascii="Arial" w:hAnsi="Arial" w:cs="Arial"/>
                  <w:sz w:val="19"/>
                  <w:szCs w:val="19"/>
                  <w:rPrChange w:id="394" w:author="Autor">
                    <w:rPr>
                      <w:color w:val="000000"/>
                      <w:sz w:val="20"/>
                      <w:szCs w:val="20"/>
                    </w:rPr>
                  </w:rPrChange>
                </w:rPr>
                <w:t>Lesn</w:t>
              </w:r>
            </w:ins>
            <w:ins w:id="395" w:author="Pečová, Renáta" w:date="2026-01-27T12:44:00Z" w16du:dateUtc="2026-01-27T11:44:00Z">
              <w:r w:rsidR="002B424A">
                <w:rPr>
                  <w:rFonts w:ascii="Arial" w:hAnsi="Arial" w:cs="Arial"/>
                  <w:sz w:val="19"/>
                  <w:szCs w:val="19"/>
                </w:rPr>
                <w:t>ý</w:t>
              </w:r>
            </w:ins>
            <w:ins w:id="396" w:author="Autor">
              <w:r w:rsidRPr="00875B6D">
                <w:rPr>
                  <w:rFonts w:ascii="Arial" w:hAnsi="Arial" w:cs="Arial"/>
                  <w:sz w:val="19"/>
                  <w:szCs w:val="19"/>
                </w:rPr>
                <w:t xml:space="preserve"> pozem</w:t>
              </w:r>
            </w:ins>
            <w:ins w:id="397" w:author="Pečová, Renáta" w:date="2026-01-27T12:44:00Z" w16du:dateUtc="2026-01-27T11:44:00Z">
              <w:r w:rsidR="002B424A">
                <w:rPr>
                  <w:rFonts w:ascii="Arial" w:hAnsi="Arial" w:cs="Arial"/>
                  <w:sz w:val="19"/>
                  <w:szCs w:val="19"/>
                </w:rPr>
                <w:t>o</w:t>
              </w:r>
            </w:ins>
            <w:ins w:id="398" w:author="Autor">
              <w:r w:rsidRPr="00875B6D">
                <w:rPr>
                  <w:rFonts w:ascii="Arial" w:hAnsi="Arial" w:cs="Arial"/>
                  <w:sz w:val="19"/>
                  <w:szCs w:val="19"/>
                </w:rPr>
                <w:t>k</w:t>
              </w:r>
            </w:ins>
          </w:p>
        </w:tc>
        <w:tc>
          <w:tcPr>
            <w:tcW w:w="1892" w:type="dxa"/>
            <w:vMerge/>
            <w:noWrap/>
            <w:vAlign w:val="center"/>
            <w:hideMark/>
          </w:tcPr>
          <w:p w14:paraId="52948F4B" w14:textId="7E1BA0B7" w:rsidR="0002381B" w:rsidRPr="00875B6D" w:rsidRDefault="0002381B" w:rsidP="005A11BA">
            <w:pPr>
              <w:spacing w:after="120" w:line="240" w:lineRule="auto"/>
              <w:jc w:val="center"/>
              <w:rPr>
                <w:ins w:id="399" w:author="Autor"/>
                <w:rFonts w:ascii="Arial" w:hAnsi="Arial" w:cs="Arial"/>
                <w:sz w:val="19"/>
                <w:szCs w:val="19"/>
              </w:rPr>
              <w:pPrChange w:id="400" w:author="Pečová, Renáta" w:date="2026-01-27T12:22:00Z" w16du:dateUtc="2026-01-27T11:22:00Z">
                <w:pPr/>
              </w:pPrChange>
            </w:pPr>
          </w:p>
        </w:tc>
        <w:tc>
          <w:tcPr>
            <w:tcW w:w="2046" w:type="dxa"/>
            <w:noWrap/>
            <w:vAlign w:val="center"/>
            <w:hideMark/>
          </w:tcPr>
          <w:p w14:paraId="284A0897" w14:textId="77777777" w:rsidR="0002381B" w:rsidRPr="00875B6D" w:rsidRDefault="0002381B" w:rsidP="005A11BA">
            <w:pPr>
              <w:spacing w:after="120" w:line="240" w:lineRule="auto"/>
              <w:jc w:val="center"/>
              <w:rPr>
                <w:ins w:id="401" w:author="Autor"/>
                <w:rFonts w:ascii="Arial" w:hAnsi="Arial" w:cs="Arial"/>
                <w:sz w:val="19"/>
                <w:szCs w:val="19"/>
              </w:rPr>
            </w:pPr>
            <w:ins w:id="402" w:author="Autor">
              <w:r w:rsidRPr="00875B6D">
                <w:rPr>
                  <w:rFonts w:ascii="Arial" w:hAnsi="Arial" w:cs="Arial"/>
                  <w:sz w:val="19"/>
                  <w:szCs w:val="19"/>
                </w:rPr>
                <w:t>35</w:t>
              </w:r>
            </w:ins>
          </w:p>
        </w:tc>
      </w:tr>
      <w:tr w:rsidR="0002381B" w:rsidRPr="004A317D" w14:paraId="34E648C0" w14:textId="77777777" w:rsidTr="005A11BA">
        <w:trPr>
          <w:trHeight w:val="284"/>
          <w:ins w:id="403" w:author="Autor"/>
        </w:trPr>
        <w:tc>
          <w:tcPr>
            <w:tcW w:w="1421" w:type="dxa"/>
            <w:vMerge/>
            <w:vAlign w:val="center"/>
            <w:hideMark/>
          </w:tcPr>
          <w:p w14:paraId="78527055" w14:textId="77777777" w:rsidR="0002381B" w:rsidRPr="00DE4A26" w:rsidRDefault="0002381B" w:rsidP="005A11BA">
            <w:pPr>
              <w:spacing w:after="120" w:line="240" w:lineRule="auto"/>
              <w:rPr>
                <w:ins w:id="404" w:author="Autor"/>
                <w:rFonts w:ascii="Arial" w:hAnsi="Arial" w:cs="Arial"/>
                <w:sz w:val="19"/>
                <w:szCs w:val="19"/>
                <w:rPrChange w:id="405" w:author="Autor">
                  <w:rPr>
                    <w:ins w:id="406" w:author="Autor"/>
                    <w:color w:val="000000"/>
                    <w:sz w:val="20"/>
                    <w:szCs w:val="20"/>
                  </w:rPr>
                </w:rPrChange>
              </w:rPr>
              <w:pPrChange w:id="407" w:author="Pečová, Renáta" w:date="2026-01-27T12:16:00Z" w16du:dateUtc="2026-01-27T11:16:00Z">
                <w:pPr/>
              </w:pPrChange>
            </w:pPr>
          </w:p>
        </w:tc>
        <w:tc>
          <w:tcPr>
            <w:tcW w:w="3424" w:type="dxa"/>
            <w:noWrap/>
            <w:vAlign w:val="center"/>
            <w:hideMark/>
          </w:tcPr>
          <w:p w14:paraId="0DAC59FA" w14:textId="77777777" w:rsidR="0002381B" w:rsidRPr="00DE4A26" w:rsidRDefault="0002381B" w:rsidP="005A11BA">
            <w:pPr>
              <w:spacing w:after="120" w:line="240" w:lineRule="auto"/>
              <w:rPr>
                <w:ins w:id="408" w:author="Autor"/>
                <w:rFonts w:ascii="Arial" w:hAnsi="Arial" w:cs="Arial"/>
                <w:sz w:val="19"/>
                <w:szCs w:val="19"/>
                <w:rPrChange w:id="409" w:author="Autor">
                  <w:rPr>
                    <w:ins w:id="410" w:author="Autor"/>
                    <w:color w:val="000000"/>
                    <w:sz w:val="20"/>
                    <w:szCs w:val="20"/>
                  </w:rPr>
                </w:rPrChange>
              </w:rPr>
            </w:pPr>
            <w:ins w:id="411" w:author="Autor">
              <w:r w:rsidRPr="00DE4A26">
                <w:rPr>
                  <w:rFonts w:ascii="Arial" w:hAnsi="Arial" w:cs="Arial"/>
                  <w:sz w:val="19"/>
                  <w:szCs w:val="19"/>
                  <w:rPrChange w:id="412" w:author="Autor">
                    <w:rPr>
                      <w:color w:val="000000"/>
                      <w:sz w:val="20"/>
                      <w:szCs w:val="20"/>
                    </w:rPr>
                  </w:rPrChange>
                </w:rPr>
                <w:t>Zastavané plochy a nádvoria</w:t>
              </w:r>
            </w:ins>
          </w:p>
        </w:tc>
        <w:tc>
          <w:tcPr>
            <w:tcW w:w="1892" w:type="dxa"/>
            <w:vMerge/>
            <w:noWrap/>
            <w:vAlign w:val="center"/>
            <w:hideMark/>
          </w:tcPr>
          <w:p w14:paraId="28049148" w14:textId="0E4C33A3" w:rsidR="0002381B" w:rsidRPr="00DE4A26" w:rsidRDefault="0002381B" w:rsidP="005A11BA">
            <w:pPr>
              <w:spacing w:after="120" w:line="240" w:lineRule="auto"/>
              <w:jc w:val="center"/>
              <w:rPr>
                <w:ins w:id="413" w:author="Autor"/>
                <w:rFonts w:ascii="Arial" w:hAnsi="Arial" w:cs="Arial"/>
                <w:sz w:val="19"/>
                <w:szCs w:val="19"/>
                <w:rPrChange w:id="414" w:author="Autor">
                  <w:rPr>
                    <w:ins w:id="415" w:author="Autor"/>
                    <w:color w:val="000000"/>
                    <w:sz w:val="20"/>
                    <w:szCs w:val="20"/>
                  </w:rPr>
                </w:rPrChange>
              </w:rPr>
              <w:pPrChange w:id="416" w:author="Pečová, Renáta" w:date="2026-01-27T12:22:00Z" w16du:dateUtc="2026-01-27T11:22:00Z">
                <w:pPr/>
              </w:pPrChange>
            </w:pPr>
          </w:p>
        </w:tc>
        <w:tc>
          <w:tcPr>
            <w:tcW w:w="2046" w:type="dxa"/>
            <w:vAlign w:val="center"/>
            <w:hideMark/>
          </w:tcPr>
          <w:p w14:paraId="6B0EE14D" w14:textId="27A59877" w:rsidR="0002381B" w:rsidRPr="00A76F9F" w:rsidRDefault="0002381B" w:rsidP="005A11BA">
            <w:pPr>
              <w:spacing w:after="120" w:line="240" w:lineRule="auto"/>
              <w:jc w:val="center"/>
              <w:rPr>
                <w:ins w:id="417" w:author="Autor"/>
                <w:rFonts w:ascii="Arial" w:hAnsi="Arial" w:cs="Arial"/>
                <w:sz w:val="19"/>
                <w:szCs w:val="19"/>
              </w:rPr>
            </w:pPr>
            <w:ins w:id="418" w:author="Autor">
              <w:r w:rsidRPr="00DE4A26">
                <w:rPr>
                  <w:rFonts w:ascii="Arial" w:hAnsi="Arial" w:cs="Arial"/>
                  <w:sz w:val="19"/>
                  <w:szCs w:val="19"/>
                  <w:rPrChange w:id="419" w:author="Autor">
                    <w:rPr>
                      <w:color w:val="000000"/>
                      <w:sz w:val="20"/>
                      <w:szCs w:val="20"/>
                    </w:rPr>
                  </w:rPrChange>
                </w:rPr>
                <w:t xml:space="preserve">%, aké sú </w:t>
              </w:r>
              <w:r>
                <w:rPr>
                  <w:rFonts w:ascii="Arial" w:hAnsi="Arial" w:cs="Arial"/>
                  <w:sz w:val="19"/>
                  <w:szCs w:val="19"/>
                </w:rPr>
                <w:t xml:space="preserve">stanovené </w:t>
              </w:r>
              <w:r w:rsidRPr="00A76F9F">
                <w:rPr>
                  <w:rFonts w:ascii="Arial" w:hAnsi="Arial" w:cs="Arial"/>
                  <w:sz w:val="19"/>
                  <w:szCs w:val="19"/>
                </w:rPr>
                <w:t>pre stavby na danom  pozemku</w:t>
              </w:r>
            </w:ins>
          </w:p>
        </w:tc>
      </w:tr>
      <w:tr w:rsidR="007B6096" w:rsidRPr="004A317D" w14:paraId="32822EEA" w14:textId="77777777" w:rsidTr="005A11BA">
        <w:trPr>
          <w:trHeight w:val="284"/>
          <w:ins w:id="420" w:author="Autor"/>
        </w:trPr>
        <w:tc>
          <w:tcPr>
            <w:tcW w:w="1421" w:type="dxa"/>
            <w:vMerge w:val="restart"/>
            <w:noWrap/>
            <w:vAlign w:val="center"/>
            <w:hideMark/>
          </w:tcPr>
          <w:p w14:paraId="0181B84F" w14:textId="3AC5815C" w:rsidR="007B6096" w:rsidRPr="00A76F9F" w:rsidRDefault="007B6096" w:rsidP="005A11BA">
            <w:pPr>
              <w:spacing w:after="120" w:line="240" w:lineRule="auto"/>
              <w:jc w:val="center"/>
              <w:rPr>
                <w:ins w:id="421" w:author="Autor"/>
                <w:rFonts w:ascii="Arial" w:hAnsi="Arial" w:cs="Arial"/>
                <w:sz w:val="19"/>
                <w:szCs w:val="19"/>
              </w:rPr>
            </w:pPr>
            <w:ins w:id="422" w:author="Dvořáková, Veronika" w:date="2026-01-26T11:40:00Z" w16du:dateUtc="2026-01-26T10:40:00Z">
              <w:r>
                <w:rPr>
                  <w:rFonts w:ascii="Arial" w:hAnsi="Arial" w:cs="Arial"/>
                  <w:sz w:val="19"/>
                  <w:szCs w:val="19"/>
                </w:rPr>
                <w:t>N</w:t>
              </w:r>
            </w:ins>
            <w:ins w:id="423" w:author="Autor">
              <w:r w:rsidRPr="00A76F9F">
                <w:rPr>
                  <w:rFonts w:ascii="Arial" w:hAnsi="Arial" w:cs="Arial"/>
                  <w:sz w:val="19"/>
                  <w:szCs w:val="19"/>
                </w:rPr>
                <w:t>ehnuteľnosti</w:t>
              </w:r>
            </w:ins>
          </w:p>
        </w:tc>
        <w:tc>
          <w:tcPr>
            <w:tcW w:w="3424" w:type="dxa"/>
            <w:noWrap/>
            <w:vAlign w:val="center"/>
            <w:hideMark/>
          </w:tcPr>
          <w:p w14:paraId="688857E8" w14:textId="77777777" w:rsidR="007B6096" w:rsidRPr="00A76F9F" w:rsidRDefault="007B6096" w:rsidP="005A11BA">
            <w:pPr>
              <w:spacing w:after="120" w:line="240" w:lineRule="auto"/>
              <w:rPr>
                <w:ins w:id="424" w:author="Autor"/>
                <w:rFonts w:ascii="Arial" w:hAnsi="Arial" w:cs="Arial"/>
                <w:sz w:val="19"/>
                <w:szCs w:val="19"/>
              </w:rPr>
            </w:pPr>
            <w:ins w:id="425" w:author="Autor">
              <w:r w:rsidRPr="00A76F9F">
                <w:rPr>
                  <w:rFonts w:ascii="Arial" w:hAnsi="Arial" w:cs="Arial"/>
                  <w:sz w:val="19"/>
                  <w:szCs w:val="19"/>
                </w:rPr>
                <w:t>Byty</w:t>
              </w:r>
            </w:ins>
          </w:p>
        </w:tc>
        <w:tc>
          <w:tcPr>
            <w:tcW w:w="1892" w:type="dxa"/>
            <w:vMerge w:val="restart"/>
            <w:noWrap/>
            <w:vAlign w:val="center"/>
            <w:hideMark/>
          </w:tcPr>
          <w:p w14:paraId="51A15BBD" w14:textId="4E2D45D9" w:rsidR="007B6096" w:rsidRPr="00A76F9F" w:rsidRDefault="007B6096" w:rsidP="005A11BA">
            <w:pPr>
              <w:spacing w:after="120" w:line="240" w:lineRule="auto"/>
              <w:jc w:val="center"/>
              <w:rPr>
                <w:ins w:id="426" w:author="Autor"/>
                <w:rFonts w:ascii="Arial" w:hAnsi="Arial" w:cs="Arial"/>
                <w:sz w:val="19"/>
                <w:szCs w:val="19"/>
              </w:rPr>
            </w:pPr>
            <w:ins w:id="427" w:author="Autor">
              <w:r w:rsidRPr="00A76F9F">
                <w:rPr>
                  <w:rFonts w:ascii="Arial" w:hAnsi="Arial" w:cs="Arial"/>
                  <w:sz w:val="19"/>
                  <w:szCs w:val="19"/>
                </w:rPr>
                <w:t>Znalecký posudok</w:t>
              </w:r>
            </w:ins>
          </w:p>
        </w:tc>
        <w:tc>
          <w:tcPr>
            <w:tcW w:w="2046" w:type="dxa"/>
            <w:noWrap/>
            <w:vAlign w:val="center"/>
            <w:hideMark/>
          </w:tcPr>
          <w:p w14:paraId="36493BA6" w14:textId="77777777" w:rsidR="007B6096" w:rsidRPr="00A76F9F" w:rsidRDefault="007B6096" w:rsidP="005A11BA">
            <w:pPr>
              <w:spacing w:after="120" w:line="240" w:lineRule="auto"/>
              <w:jc w:val="center"/>
              <w:rPr>
                <w:ins w:id="428" w:author="Autor"/>
                <w:rFonts w:ascii="Arial" w:hAnsi="Arial" w:cs="Arial"/>
                <w:sz w:val="19"/>
                <w:szCs w:val="19"/>
              </w:rPr>
            </w:pPr>
            <w:ins w:id="429" w:author="Autor">
              <w:r w:rsidRPr="00A76F9F">
                <w:rPr>
                  <w:rFonts w:ascii="Arial" w:hAnsi="Arial" w:cs="Arial"/>
                  <w:sz w:val="19"/>
                  <w:szCs w:val="19"/>
                </w:rPr>
                <w:t>80</w:t>
              </w:r>
            </w:ins>
          </w:p>
        </w:tc>
      </w:tr>
      <w:tr w:rsidR="007B6096" w:rsidRPr="004A317D" w14:paraId="58FB580E" w14:textId="77777777" w:rsidTr="005A11BA">
        <w:trPr>
          <w:trHeight w:val="284"/>
          <w:ins w:id="430" w:author="Autor"/>
        </w:trPr>
        <w:tc>
          <w:tcPr>
            <w:tcW w:w="1421" w:type="dxa"/>
            <w:vMerge/>
            <w:vAlign w:val="center"/>
            <w:hideMark/>
          </w:tcPr>
          <w:p w14:paraId="474E9828" w14:textId="1A316ADA" w:rsidR="007B6096" w:rsidRPr="00DE4A26" w:rsidRDefault="007B6096" w:rsidP="005A11BA">
            <w:pPr>
              <w:spacing w:after="120" w:line="240" w:lineRule="auto"/>
              <w:jc w:val="center"/>
              <w:rPr>
                <w:ins w:id="431" w:author="Autor"/>
                <w:rFonts w:ascii="Arial" w:hAnsi="Arial" w:cs="Arial"/>
                <w:sz w:val="19"/>
                <w:szCs w:val="19"/>
                <w:rPrChange w:id="432" w:author="Autor">
                  <w:rPr>
                    <w:ins w:id="433" w:author="Autor"/>
                    <w:color w:val="000000"/>
                    <w:sz w:val="20"/>
                    <w:szCs w:val="20"/>
                  </w:rPr>
                </w:rPrChange>
              </w:rPr>
              <w:pPrChange w:id="434" w:author="Pečová, Renáta" w:date="2026-01-27T12:16:00Z" w16du:dateUtc="2026-01-27T11:16:00Z">
                <w:pPr>
                  <w:jc w:val="center"/>
                </w:pPr>
              </w:pPrChange>
            </w:pPr>
          </w:p>
        </w:tc>
        <w:tc>
          <w:tcPr>
            <w:tcW w:w="3424" w:type="dxa"/>
            <w:noWrap/>
            <w:vAlign w:val="center"/>
            <w:hideMark/>
          </w:tcPr>
          <w:p w14:paraId="2D300582" w14:textId="4216D27B" w:rsidR="007B6096" w:rsidRPr="005A11BA" w:rsidRDefault="007B6096" w:rsidP="005A11BA">
            <w:pPr>
              <w:spacing w:after="120" w:line="240" w:lineRule="auto"/>
              <w:rPr>
                <w:ins w:id="435" w:author="Autor"/>
                <w:rFonts w:ascii="Arial" w:hAnsi="Arial" w:cs="Arial"/>
                <w:sz w:val="19"/>
                <w:szCs w:val="19"/>
              </w:rPr>
              <w:pPrChange w:id="436" w:author="Pečová, Renáta" w:date="2026-01-27T12:16:00Z" w16du:dateUtc="2026-01-27T11:16:00Z">
                <w:pPr/>
              </w:pPrChange>
            </w:pPr>
            <w:ins w:id="437" w:author="Dvořáková, Veronika" w:date="2026-01-26T11:41:00Z" w16du:dateUtc="2026-01-26T10:41:00Z">
              <w:r>
                <w:rPr>
                  <w:rFonts w:ascii="Arial" w:hAnsi="Arial" w:cs="Arial"/>
                  <w:sz w:val="19"/>
                  <w:szCs w:val="19"/>
                </w:rPr>
                <w:t xml:space="preserve">Bytový dom, rodinný dom </w:t>
              </w:r>
            </w:ins>
          </w:p>
        </w:tc>
        <w:tc>
          <w:tcPr>
            <w:tcW w:w="1892" w:type="dxa"/>
            <w:vMerge/>
            <w:noWrap/>
            <w:vAlign w:val="center"/>
            <w:hideMark/>
          </w:tcPr>
          <w:p w14:paraId="265010F0" w14:textId="4E940CDF" w:rsidR="007B6096" w:rsidRPr="005A11BA" w:rsidRDefault="007B6096" w:rsidP="005A11BA">
            <w:pPr>
              <w:spacing w:after="120" w:line="240" w:lineRule="auto"/>
              <w:jc w:val="center"/>
              <w:rPr>
                <w:ins w:id="438" w:author="Autor"/>
                <w:rFonts w:ascii="Arial" w:hAnsi="Arial" w:cs="Arial"/>
                <w:sz w:val="19"/>
                <w:szCs w:val="19"/>
              </w:rPr>
              <w:pPrChange w:id="439" w:author="Pečová, Renáta" w:date="2026-01-27T12:22:00Z" w16du:dateUtc="2026-01-27T11:22:00Z">
                <w:pPr/>
              </w:pPrChange>
            </w:pPr>
          </w:p>
        </w:tc>
        <w:tc>
          <w:tcPr>
            <w:tcW w:w="2046" w:type="dxa"/>
            <w:noWrap/>
            <w:vAlign w:val="center"/>
            <w:hideMark/>
          </w:tcPr>
          <w:p w14:paraId="68A69051" w14:textId="77777777" w:rsidR="007B6096" w:rsidRPr="005A11BA" w:rsidRDefault="007B6096" w:rsidP="005A11BA">
            <w:pPr>
              <w:spacing w:after="120" w:line="240" w:lineRule="auto"/>
              <w:jc w:val="center"/>
              <w:rPr>
                <w:ins w:id="440" w:author="Autor"/>
                <w:rFonts w:ascii="Arial" w:hAnsi="Arial" w:cs="Arial"/>
                <w:sz w:val="19"/>
                <w:szCs w:val="19"/>
              </w:rPr>
            </w:pPr>
            <w:ins w:id="441" w:author="Autor">
              <w:r w:rsidRPr="005A11BA">
                <w:rPr>
                  <w:rFonts w:ascii="Arial" w:hAnsi="Arial" w:cs="Arial"/>
                  <w:sz w:val="19"/>
                  <w:szCs w:val="19"/>
                </w:rPr>
                <w:t>80</w:t>
              </w:r>
            </w:ins>
          </w:p>
        </w:tc>
      </w:tr>
      <w:tr w:rsidR="007B6096" w:rsidRPr="004A317D" w14:paraId="6F52787B" w14:textId="77777777" w:rsidTr="005A11BA">
        <w:trPr>
          <w:trHeight w:val="284"/>
          <w:ins w:id="442" w:author="Autor"/>
        </w:trPr>
        <w:tc>
          <w:tcPr>
            <w:tcW w:w="1421" w:type="dxa"/>
            <w:vMerge/>
            <w:vAlign w:val="center"/>
            <w:hideMark/>
          </w:tcPr>
          <w:p w14:paraId="1B24EA21" w14:textId="031CF64F" w:rsidR="007B6096" w:rsidRPr="00DE4A26" w:rsidRDefault="007B6096" w:rsidP="005A11BA">
            <w:pPr>
              <w:spacing w:after="120" w:line="240" w:lineRule="auto"/>
              <w:jc w:val="center"/>
              <w:rPr>
                <w:ins w:id="443" w:author="Autor"/>
                <w:rFonts w:ascii="Arial" w:hAnsi="Arial" w:cs="Arial"/>
                <w:sz w:val="19"/>
                <w:szCs w:val="19"/>
                <w:rPrChange w:id="444" w:author="Autor">
                  <w:rPr>
                    <w:ins w:id="445" w:author="Autor"/>
                    <w:color w:val="000000"/>
                    <w:sz w:val="20"/>
                    <w:szCs w:val="20"/>
                  </w:rPr>
                </w:rPrChange>
              </w:rPr>
              <w:pPrChange w:id="446" w:author="Pečová, Renáta" w:date="2026-01-27T12:16:00Z" w16du:dateUtc="2026-01-27T11:16:00Z">
                <w:pPr>
                  <w:jc w:val="center"/>
                </w:pPr>
              </w:pPrChange>
            </w:pPr>
          </w:p>
        </w:tc>
        <w:tc>
          <w:tcPr>
            <w:tcW w:w="3424" w:type="dxa"/>
            <w:noWrap/>
            <w:vAlign w:val="center"/>
            <w:hideMark/>
          </w:tcPr>
          <w:p w14:paraId="7236C4E8" w14:textId="7BB449D5" w:rsidR="007B6096" w:rsidRPr="005A11BA" w:rsidRDefault="007B6096" w:rsidP="005A11BA">
            <w:pPr>
              <w:spacing w:after="120" w:line="240" w:lineRule="auto"/>
              <w:rPr>
                <w:ins w:id="447" w:author="Autor"/>
                <w:rFonts w:ascii="Arial" w:hAnsi="Arial" w:cs="Arial"/>
                <w:sz w:val="19"/>
                <w:szCs w:val="19"/>
              </w:rPr>
              <w:pPrChange w:id="448" w:author="Pečová, Renáta" w:date="2026-01-27T12:16:00Z" w16du:dateUtc="2026-01-27T11:16:00Z">
                <w:pPr/>
              </w:pPrChange>
            </w:pPr>
            <w:ins w:id="449" w:author="Dvořáková, Veronika" w:date="2026-01-26T11:42:00Z" w16du:dateUtc="2026-01-26T10:42:00Z">
              <w:r>
                <w:rPr>
                  <w:rFonts w:ascii="Arial" w:hAnsi="Arial" w:cs="Arial"/>
                  <w:sz w:val="19"/>
                  <w:szCs w:val="19"/>
                </w:rPr>
                <w:t>Rozostavaná budova</w:t>
              </w:r>
            </w:ins>
          </w:p>
        </w:tc>
        <w:tc>
          <w:tcPr>
            <w:tcW w:w="1892" w:type="dxa"/>
            <w:vMerge/>
            <w:noWrap/>
            <w:vAlign w:val="center"/>
            <w:hideMark/>
          </w:tcPr>
          <w:p w14:paraId="3A2CFF14" w14:textId="461B2C7C" w:rsidR="007B6096" w:rsidRPr="005A11BA" w:rsidRDefault="007B6096" w:rsidP="005A11BA">
            <w:pPr>
              <w:spacing w:after="120" w:line="240" w:lineRule="auto"/>
              <w:jc w:val="center"/>
              <w:rPr>
                <w:ins w:id="450" w:author="Autor"/>
                <w:rFonts w:ascii="Arial" w:hAnsi="Arial" w:cs="Arial"/>
                <w:sz w:val="19"/>
                <w:szCs w:val="19"/>
              </w:rPr>
              <w:pPrChange w:id="451" w:author="Pečová, Renáta" w:date="2026-01-27T12:22:00Z" w16du:dateUtc="2026-01-27T11:22:00Z">
                <w:pPr/>
              </w:pPrChange>
            </w:pPr>
          </w:p>
        </w:tc>
        <w:tc>
          <w:tcPr>
            <w:tcW w:w="2046" w:type="dxa"/>
            <w:vAlign w:val="center"/>
            <w:hideMark/>
          </w:tcPr>
          <w:p w14:paraId="6B427369" w14:textId="7787D274" w:rsidR="007B6096" w:rsidRPr="00A76F9F" w:rsidRDefault="007B6096" w:rsidP="005A11BA">
            <w:pPr>
              <w:spacing w:after="120" w:line="240" w:lineRule="auto"/>
              <w:jc w:val="center"/>
              <w:rPr>
                <w:ins w:id="452" w:author="Autor"/>
                <w:rFonts w:ascii="Arial" w:hAnsi="Arial" w:cs="Arial"/>
                <w:sz w:val="19"/>
                <w:szCs w:val="19"/>
              </w:rPr>
            </w:pPr>
            <w:ins w:id="453" w:author="Autor">
              <w:r w:rsidRPr="005A11BA">
                <w:rPr>
                  <w:rFonts w:ascii="Arial" w:hAnsi="Arial" w:cs="Arial"/>
                  <w:sz w:val="19"/>
                  <w:szCs w:val="19"/>
                </w:rPr>
                <w:t xml:space="preserve"> -10% z</w:t>
              </w:r>
              <w:r>
                <w:rPr>
                  <w:rFonts w:ascii="Arial" w:hAnsi="Arial" w:cs="Arial"/>
                  <w:sz w:val="19"/>
                  <w:szCs w:val="19"/>
                </w:rPr>
                <w:t>o</w:t>
              </w:r>
              <w:r w:rsidRPr="00A76F9F">
                <w:rPr>
                  <w:rFonts w:ascii="Arial" w:hAnsi="Arial" w:cs="Arial"/>
                  <w:sz w:val="19"/>
                  <w:szCs w:val="19"/>
                </w:rPr>
                <w:t xml:space="preserve"> </w:t>
              </w:r>
              <w:r>
                <w:rPr>
                  <w:rFonts w:ascii="Arial" w:hAnsi="Arial" w:cs="Arial"/>
                  <w:sz w:val="19"/>
                  <w:szCs w:val="19"/>
                </w:rPr>
                <w:t>stanovenej</w:t>
              </w:r>
              <w:r w:rsidRPr="00A76F9F">
                <w:rPr>
                  <w:rFonts w:ascii="Arial" w:hAnsi="Arial" w:cs="Arial"/>
                  <w:sz w:val="19"/>
                  <w:szCs w:val="19"/>
                </w:rPr>
                <w:t xml:space="preserve"> akceptácie</w:t>
              </w:r>
            </w:ins>
          </w:p>
        </w:tc>
      </w:tr>
      <w:tr w:rsidR="007B6096" w:rsidRPr="004A317D" w14:paraId="735AC3A5" w14:textId="77777777" w:rsidTr="005A11BA">
        <w:trPr>
          <w:trHeight w:val="284"/>
          <w:ins w:id="454" w:author="Autor"/>
        </w:trPr>
        <w:tc>
          <w:tcPr>
            <w:tcW w:w="1421" w:type="dxa"/>
            <w:vMerge/>
            <w:noWrap/>
            <w:vAlign w:val="center"/>
            <w:hideMark/>
          </w:tcPr>
          <w:p w14:paraId="49E4F1E8" w14:textId="217BE010" w:rsidR="007B6096" w:rsidRPr="00A76F9F" w:rsidRDefault="007B6096" w:rsidP="005A11BA">
            <w:pPr>
              <w:spacing w:after="120" w:line="240" w:lineRule="auto"/>
              <w:jc w:val="center"/>
              <w:rPr>
                <w:ins w:id="455" w:author="Autor"/>
                <w:rFonts w:ascii="Arial" w:hAnsi="Arial" w:cs="Arial"/>
                <w:sz w:val="19"/>
                <w:szCs w:val="19"/>
              </w:rPr>
              <w:pPrChange w:id="456" w:author="Pečová, Renáta" w:date="2026-01-27T12:16:00Z" w16du:dateUtc="2026-01-27T11:16:00Z">
                <w:pPr>
                  <w:jc w:val="center"/>
                </w:pPr>
              </w:pPrChange>
            </w:pPr>
          </w:p>
        </w:tc>
        <w:tc>
          <w:tcPr>
            <w:tcW w:w="3424" w:type="dxa"/>
            <w:noWrap/>
            <w:vAlign w:val="center"/>
            <w:hideMark/>
          </w:tcPr>
          <w:p w14:paraId="6F21286C" w14:textId="6B1BB748" w:rsidR="007B6096" w:rsidRPr="00A76F9F" w:rsidRDefault="007B6096" w:rsidP="005A11BA">
            <w:pPr>
              <w:spacing w:after="120" w:line="240" w:lineRule="auto"/>
              <w:rPr>
                <w:ins w:id="457" w:author="Autor"/>
                <w:rFonts w:ascii="Arial" w:hAnsi="Arial" w:cs="Arial"/>
                <w:sz w:val="19"/>
                <w:szCs w:val="19"/>
              </w:rPr>
              <w:pPrChange w:id="458" w:author="Pečová, Renáta" w:date="2026-01-27T12:16:00Z" w16du:dateUtc="2026-01-27T11:16:00Z">
                <w:pPr/>
              </w:pPrChange>
            </w:pPr>
            <w:ins w:id="459" w:author="Dvořáková, Veronika" w:date="2026-01-26T11:43:00Z">
              <w:r w:rsidRPr="00DB0094">
                <w:rPr>
                  <w:rFonts w:ascii="Arial" w:hAnsi="Arial" w:cs="Arial"/>
                  <w:sz w:val="19"/>
                  <w:szCs w:val="19"/>
                </w:rPr>
                <w:t>Budova ubytovacieho zariadenia</w:t>
              </w:r>
            </w:ins>
          </w:p>
        </w:tc>
        <w:tc>
          <w:tcPr>
            <w:tcW w:w="1892" w:type="dxa"/>
            <w:vMerge/>
            <w:noWrap/>
            <w:vAlign w:val="center"/>
            <w:hideMark/>
          </w:tcPr>
          <w:p w14:paraId="66189A96" w14:textId="617CD687" w:rsidR="007B6096" w:rsidRPr="00A76F9F" w:rsidRDefault="007B6096" w:rsidP="005A11BA">
            <w:pPr>
              <w:spacing w:after="120" w:line="240" w:lineRule="auto"/>
              <w:jc w:val="center"/>
              <w:rPr>
                <w:ins w:id="460" w:author="Autor"/>
                <w:rFonts w:ascii="Arial" w:hAnsi="Arial" w:cs="Arial"/>
                <w:sz w:val="19"/>
                <w:szCs w:val="19"/>
              </w:rPr>
              <w:pPrChange w:id="461" w:author="Pečová, Renáta" w:date="2026-01-27T12:22:00Z" w16du:dateUtc="2026-01-27T11:22:00Z">
                <w:pPr/>
              </w:pPrChange>
            </w:pPr>
          </w:p>
        </w:tc>
        <w:tc>
          <w:tcPr>
            <w:tcW w:w="2046" w:type="dxa"/>
            <w:noWrap/>
            <w:vAlign w:val="center"/>
            <w:hideMark/>
          </w:tcPr>
          <w:p w14:paraId="58EF674C" w14:textId="77777777" w:rsidR="007B6096" w:rsidRPr="00A76F9F" w:rsidRDefault="007B6096" w:rsidP="005A11BA">
            <w:pPr>
              <w:spacing w:after="120" w:line="240" w:lineRule="auto"/>
              <w:jc w:val="center"/>
              <w:rPr>
                <w:ins w:id="462" w:author="Autor"/>
                <w:rFonts w:ascii="Arial" w:hAnsi="Arial" w:cs="Arial"/>
                <w:sz w:val="19"/>
                <w:szCs w:val="19"/>
              </w:rPr>
            </w:pPr>
            <w:ins w:id="463" w:author="Autor">
              <w:r w:rsidRPr="00A76F9F">
                <w:rPr>
                  <w:rFonts w:ascii="Arial" w:hAnsi="Arial" w:cs="Arial"/>
                  <w:sz w:val="19"/>
                  <w:szCs w:val="19"/>
                </w:rPr>
                <w:t>65</w:t>
              </w:r>
            </w:ins>
          </w:p>
        </w:tc>
      </w:tr>
      <w:tr w:rsidR="007B6096" w:rsidRPr="007B6096" w14:paraId="07BBF49B" w14:textId="77777777" w:rsidTr="005A11BA">
        <w:trPr>
          <w:trHeight w:val="284"/>
          <w:ins w:id="464" w:author="Autor"/>
        </w:trPr>
        <w:tc>
          <w:tcPr>
            <w:tcW w:w="1421" w:type="dxa"/>
            <w:vMerge/>
            <w:vAlign w:val="center"/>
            <w:hideMark/>
          </w:tcPr>
          <w:p w14:paraId="7C108680" w14:textId="77777777" w:rsidR="007B6096" w:rsidRPr="00DE4A26" w:rsidRDefault="007B6096" w:rsidP="005A11BA">
            <w:pPr>
              <w:spacing w:after="120" w:line="240" w:lineRule="auto"/>
              <w:rPr>
                <w:ins w:id="465" w:author="Autor"/>
                <w:rFonts w:ascii="Arial" w:hAnsi="Arial" w:cs="Arial"/>
                <w:sz w:val="19"/>
                <w:szCs w:val="19"/>
                <w:rPrChange w:id="466" w:author="Autor">
                  <w:rPr>
                    <w:ins w:id="467" w:author="Autor"/>
                    <w:color w:val="000000"/>
                    <w:sz w:val="20"/>
                    <w:szCs w:val="20"/>
                  </w:rPr>
                </w:rPrChange>
              </w:rPr>
              <w:pPrChange w:id="468" w:author="Pečová, Renáta" w:date="2026-01-27T12:16:00Z" w16du:dateUtc="2026-01-27T11:16:00Z">
                <w:pPr/>
              </w:pPrChange>
            </w:pPr>
          </w:p>
        </w:tc>
        <w:tc>
          <w:tcPr>
            <w:tcW w:w="3424" w:type="dxa"/>
            <w:noWrap/>
            <w:vAlign w:val="center"/>
            <w:hideMark/>
          </w:tcPr>
          <w:p w14:paraId="2104DC8E" w14:textId="510C9F75" w:rsidR="007B6096" w:rsidRPr="007B6096" w:rsidRDefault="007B6096" w:rsidP="005A11BA">
            <w:pPr>
              <w:spacing w:after="120" w:line="240" w:lineRule="auto"/>
              <w:rPr>
                <w:ins w:id="469" w:author="Autor"/>
                <w:rFonts w:ascii="Arial" w:hAnsi="Arial" w:cs="Arial"/>
                <w:sz w:val="19"/>
                <w:szCs w:val="19"/>
              </w:rPr>
              <w:pPrChange w:id="470" w:author="Pečová, Renáta" w:date="2026-01-27T12:16:00Z" w16du:dateUtc="2026-01-27T11:16:00Z">
                <w:pPr/>
              </w:pPrChange>
            </w:pPr>
            <w:ins w:id="471" w:author="Dvořáková, Veronika" w:date="2026-01-26T11:43:00Z" w16du:dateUtc="2026-01-26T10:43:00Z">
              <w:r w:rsidRPr="000F7D98">
                <w:rPr>
                  <w:rFonts w:ascii="Arial" w:hAnsi="Arial" w:cs="Arial"/>
                  <w:sz w:val="19"/>
                  <w:szCs w:val="19"/>
                </w:rPr>
                <w:t>Administratívna budova</w:t>
              </w:r>
            </w:ins>
          </w:p>
        </w:tc>
        <w:tc>
          <w:tcPr>
            <w:tcW w:w="1892" w:type="dxa"/>
            <w:vMerge/>
            <w:noWrap/>
            <w:vAlign w:val="center"/>
            <w:hideMark/>
          </w:tcPr>
          <w:p w14:paraId="528DF765" w14:textId="7F4D3D37" w:rsidR="007B6096" w:rsidRPr="007B6096" w:rsidRDefault="007B6096" w:rsidP="005A11BA">
            <w:pPr>
              <w:spacing w:after="120" w:line="240" w:lineRule="auto"/>
              <w:jc w:val="center"/>
              <w:rPr>
                <w:ins w:id="472" w:author="Autor"/>
                <w:rFonts w:ascii="Arial" w:hAnsi="Arial" w:cs="Arial"/>
                <w:sz w:val="19"/>
                <w:szCs w:val="19"/>
                <w:rPrChange w:id="473" w:author="Dvořáková, Veronika" w:date="2026-01-26T14:16:00Z" w16du:dateUtc="2026-01-26T13:16:00Z">
                  <w:rPr>
                    <w:ins w:id="474" w:author="Autor"/>
                    <w:color w:val="000000"/>
                    <w:sz w:val="20"/>
                    <w:szCs w:val="20"/>
                  </w:rPr>
                </w:rPrChange>
              </w:rPr>
              <w:pPrChange w:id="475" w:author="Pečová, Renáta" w:date="2026-01-27T12:22:00Z" w16du:dateUtc="2026-01-27T11:22:00Z">
                <w:pPr/>
              </w:pPrChange>
            </w:pPr>
          </w:p>
        </w:tc>
        <w:tc>
          <w:tcPr>
            <w:tcW w:w="2046" w:type="dxa"/>
            <w:noWrap/>
            <w:vAlign w:val="center"/>
            <w:hideMark/>
          </w:tcPr>
          <w:p w14:paraId="2B58C64B" w14:textId="5E6169BB" w:rsidR="007B6096" w:rsidRPr="000D7117" w:rsidRDefault="000D7117" w:rsidP="005A11BA">
            <w:pPr>
              <w:spacing w:after="120" w:line="240" w:lineRule="auto"/>
              <w:jc w:val="center"/>
              <w:rPr>
                <w:ins w:id="476" w:author="Autor"/>
                <w:rFonts w:ascii="Arial" w:hAnsi="Arial" w:cs="Arial"/>
                <w:sz w:val="19"/>
                <w:szCs w:val="19"/>
              </w:rPr>
            </w:pPr>
            <w:ins w:id="477" w:author="Pečová, Renáta" w:date="2026-01-27T12:29:00Z" w16du:dateUtc="2026-01-27T11:29:00Z">
              <w:r>
                <w:rPr>
                  <w:rFonts w:ascii="Arial" w:hAnsi="Arial" w:cs="Arial"/>
                  <w:sz w:val="19"/>
                  <w:szCs w:val="19"/>
                </w:rPr>
                <w:t>75</w:t>
              </w:r>
            </w:ins>
          </w:p>
        </w:tc>
      </w:tr>
      <w:tr w:rsidR="007B6096" w:rsidRPr="007B6096" w14:paraId="7F5E9891" w14:textId="77777777" w:rsidTr="005A11BA">
        <w:trPr>
          <w:trHeight w:val="284"/>
          <w:ins w:id="478" w:author="Dvořáková, Veronika" w:date="2026-01-26T12:52:00Z"/>
        </w:trPr>
        <w:tc>
          <w:tcPr>
            <w:tcW w:w="1421" w:type="dxa"/>
            <w:vMerge/>
            <w:vAlign w:val="center"/>
          </w:tcPr>
          <w:p w14:paraId="57919138" w14:textId="77777777" w:rsidR="007B6096" w:rsidRPr="007B6096" w:rsidRDefault="007B6096" w:rsidP="005A11BA">
            <w:pPr>
              <w:spacing w:after="120" w:line="240" w:lineRule="auto"/>
              <w:rPr>
                <w:ins w:id="479" w:author="Dvořáková, Veronika" w:date="2026-01-26T12:52:00Z" w16du:dateUtc="2026-01-26T11:52:00Z"/>
                <w:rFonts w:ascii="Arial" w:hAnsi="Arial" w:cs="Arial"/>
                <w:sz w:val="19"/>
                <w:szCs w:val="19"/>
              </w:rPr>
              <w:pPrChange w:id="480" w:author="Pečová, Renáta" w:date="2026-01-27T12:16:00Z" w16du:dateUtc="2026-01-27T11:16:00Z">
                <w:pPr/>
              </w:pPrChange>
            </w:pPr>
          </w:p>
        </w:tc>
        <w:tc>
          <w:tcPr>
            <w:tcW w:w="3424" w:type="dxa"/>
            <w:noWrap/>
            <w:vAlign w:val="center"/>
          </w:tcPr>
          <w:p w14:paraId="067D07A9" w14:textId="7C917BA7" w:rsidR="007B6096" w:rsidRPr="007B6096" w:rsidRDefault="007B6096" w:rsidP="005A11BA">
            <w:pPr>
              <w:spacing w:after="120" w:line="240" w:lineRule="auto"/>
              <w:rPr>
                <w:ins w:id="481" w:author="Dvořáková, Veronika" w:date="2026-01-26T12:52:00Z" w16du:dateUtc="2026-01-26T11:52:00Z"/>
                <w:rFonts w:ascii="Arial" w:hAnsi="Arial" w:cs="Arial"/>
                <w:sz w:val="19"/>
                <w:szCs w:val="19"/>
              </w:rPr>
              <w:pPrChange w:id="482" w:author="Pečová, Renáta" w:date="2026-01-27T12:16:00Z" w16du:dateUtc="2026-01-27T11:16:00Z">
                <w:pPr>
                  <w:spacing w:after="0"/>
                </w:pPr>
              </w:pPrChange>
            </w:pPr>
            <w:ins w:id="483" w:author="Dvořáková, Veronika" w:date="2026-01-26T12:52:00Z" w16du:dateUtc="2026-01-26T11:52:00Z">
              <w:r w:rsidRPr="007B6096">
                <w:rPr>
                  <w:rFonts w:ascii="Arial" w:hAnsi="Arial" w:cs="Arial"/>
                  <w:sz w:val="19"/>
                  <w:szCs w:val="19"/>
                </w:rPr>
                <w:t xml:space="preserve">Budova obchodu a služieb </w:t>
              </w:r>
            </w:ins>
          </w:p>
        </w:tc>
        <w:tc>
          <w:tcPr>
            <w:tcW w:w="1892" w:type="dxa"/>
            <w:vMerge/>
            <w:noWrap/>
            <w:vAlign w:val="center"/>
          </w:tcPr>
          <w:p w14:paraId="059B8A9B" w14:textId="77777777" w:rsidR="007B6096" w:rsidRPr="007B6096" w:rsidRDefault="007B6096" w:rsidP="005A11BA">
            <w:pPr>
              <w:spacing w:after="120" w:line="240" w:lineRule="auto"/>
              <w:jc w:val="center"/>
              <w:rPr>
                <w:ins w:id="484" w:author="Dvořáková, Veronika" w:date="2026-01-26T12:52:00Z" w16du:dateUtc="2026-01-26T11:52:00Z"/>
                <w:rFonts w:ascii="Arial" w:hAnsi="Arial" w:cs="Arial"/>
                <w:sz w:val="19"/>
                <w:szCs w:val="19"/>
              </w:rPr>
              <w:pPrChange w:id="485" w:author="Pečová, Renáta" w:date="2026-01-27T12:22:00Z" w16du:dateUtc="2026-01-27T11:22:00Z">
                <w:pPr/>
              </w:pPrChange>
            </w:pPr>
          </w:p>
        </w:tc>
        <w:tc>
          <w:tcPr>
            <w:tcW w:w="2046" w:type="dxa"/>
            <w:noWrap/>
            <w:vAlign w:val="center"/>
          </w:tcPr>
          <w:p w14:paraId="3B21163B" w14:textId="79C39568" w:rsidR="007B6096" w:rsidRPr="007B6096" w:rsidRDefault="007B6096" w:rsidP="005A11BA">
            <w:pPr>
              <w:spacing w:after="120" w:line="240" w:lineRule="auto"/>
              <w:jc w:val="center"/>
              <w:rPr>
                <w:ins w:id="486" w:author="Dvořáková, Veronika" w:date="2026-01-26T12:52:00Z" w16du:dateUtc="2026-01-26T11:52:00Z"/>
                <w:rFonts w:ascii="Arial" w:hAnsi="Arial" w:cs="Arial"/>
                <w:sz w:val="19"/>
                <w:szCs w:val="19"/>
              </w:rPr>
            </w:pPr>
            <w:ins w:id="487" w:author="Dvořáková, Veronika" w:date="2026-01-26T12:52:00Z" w16du:dateUtc="2026-01-26T11:52:00Z">
              <w:r w:rsidRPr="007B6096">
                <w:rPr>
                  <w:rFonts w:ascii="Arial" w:hAnsi="Arial" w:cs="Arial"/>
                  <w:sz w:val="19"/>
                  <w:szCs w:val="19"/>
                </w:rPr>
                <w:t>75</w:t>
              </w:r>
            </w:ins>
          </w:p>
        </w:tc>
      </w:tr>
      <w:tr w:rsidR="007B6096" w:rsidRPr="007B6096" w14:paraId="6D3B52F4" w14:textId="77777777" w:rsidTr="005A11BA">
        <w:trPr>
          <w:trHeight w:val="284"/>
          <w:ins w:id="488" w:author="Autor"/>
        </w:trPr>
        <w:tc>
          <w:tcPr>
            <w:tcW w:w="1421" w:type="dxa"/>
            <w:vMerge/>
            <w:vAlign w:val="center"/>
            <w:hideMark/>
          </w:tcPr>
          <w:p w14:paraId="50A38B1D" w14:textId="77777777" w:rsidR="007B6096" w:rsidRPr="007B6096" w:rsidRDefault="007B6096" w:rsidP="005A11BA">
            <w:pPr>
              <w:spacing w:after="120" w:line="240" w:lineRule="auto"/>
              <w:rPr>
                <w:ins w:id="489" w:author="Autor"/>
                <w:rFonts w:ascii="Arial" w:hAnsi="Arial" w:cs="Arial"/>
                <w:sz w:val="19"/>
                <w:szCs w:val="19"/>
                <w:rPrChange w:id="490" w:author="Dvořáková, Veronika" w:date="2026-01-26T14:16:00Z" w16du:dateUtc="2026-01-26T13:16:00Z">
                  <w:rPr>
                    <w:ins w:id="491" w:author="Autor"/>
                    <w:color w:val="000000"/>
                    <w:sz w:val="20"/>
                    <w:szCs w:val="20"/>
                  </w:rPr>
                </w:rPrChange>
              </w:rPr>
              <w:pPrChange w:id="492" w:author="Pečová, Renáta" w:date="2026-01-27T12:16:00Z" w16du:dateUtc="2026-01-27T11:16:00Z">
                <w:pPr/>
              </w:pPrChange>
            </w:pPr>
          </w:p>
        </w:tc>
        <w:tc>
          <w:tcPr>
            <w:tcW w:w="3424" w:type="dxa"/>
            <w:noWrap/>
            <w:vAlign w:val="center"/>
            <w:hideMark/>
          </w:tcPr>
          <w:p w14:paraId="2D1CC934" w14:textId="5C7CBE51" w:rsidR="007B6096" w:rsidRPr="007B6096" w:rsidRDefault="007B6096" w:rsidP="005A11BA">
            <w:pPr>
              <w:spacing w:after="120" w:line="240" w:lineRule="auto"/>
              <w:rPr>
                <w:ins w:id="493" w:author="Autor"/>
                <w:rFonts w:ascii="Arial" w:hAnsi="Arial" w:cs="Arial"/>
                <w:sz w:val="19"/>
                <w:szCs w:val="19"/>
              </w:rPr>
              <w:pPrChange w:id="494" w:author="Pečová, Renáta" w:date="2026-01-27T12:16:00Z" w16du:dateUtc="2026-01-27T11:16:00Z">
                <w:pPr/>
              </w:pPrChange>
            </w:pPr>
            <w:ins w:id="495" w:author="Dvořáková, Veronika" w:date="2026-01-26T11:45:00Z" w16du:dateUtc="2026-01-26T10:45:00Z">
              <w:r w:rsidRPr="007B6096">
                <w:rPr>
                  <w:rFonts w:ascii="Arial" w:hAnsi="Arial" w:cs="Arial"/>
                  <w:sz w:val="19"/>
                  <w:szCs w:val="19"/>
                </w:rPr>
                <w:t>Polyfunkčná budova</w:t>
              </w:r>
            </w:ins>
          </w:p>
        </w:tc>
        <w:tc>
          <w:tcPr>
            <w:tcW w:w="1892" w:type="dxa"/>
            <w:vMerge/>
            <w:noWrap/>
            <w:vAlign w:val="center"/>
            <w:hideMark/>
          </w:tcPr>
          <w:p w14:paraId="445F986C" w14:textId="36F5D822" w:rsidR="007B6096" w:rsidRPr="007B6096" w:rsidRDefault="007B6096" w:rsidP="005A11BA">
            <w:pPr>
              <w:spacing w:after="120" w:line="240" w:lineRule="auto"/>
              <w:jc w:val="center"/>
              <w:rPr>
                <w:ins w:id="496" w:author="Autor"/>
                <w:rFonts w:ascii="Arial" w:hAnsi="Arial" w:cs="Arial"/>
                <w:sz w:val="19"/>
                <w:szCs w:val="19"/>
                <w:rPrChange w:id="497" w:author="Dvořáková, Veronika" w:date="2026-01-26T14:16:00Z" w16du:dateUtc="2026-01-26T13:16:00Z">
                  <w:rPr>
                    <w:ins w:id="498" w:author="Autor"/>
                    <w:color w:val="000000"/>
                    <w:sz w:val="20"/>
                    <w:szCs w:val="20"/>
                  </w:rPr>
                </w:rPrChange>
              </w:rPr>
              <w:pPrChange w:id="499" w:author="Pečová, Renáta" w:date="2026-01-27T12:22:00Z" w16du:dateUtc="2026-01-27T11:22:00Z">
                <w:pPr/>
              </w:pPrChange>
            </w:pPr>
          </w:p>
        </w:tc>
        <w:tc>
          <w:tcPr>
            <w:tcW w:w="2046" w:type="dxa"/>
            <w:noWrap/>
            <w:vAlign w:val="center"/>
            <w:hideMark/>
          </w:tcPr>
          <w:p w14:paraId="22673A7B" w14:textId="77777777" w:rsidR="007B6096" w:rsidRPr="007B6096" w:rsidRDefault="007B6096" w:rsidP="005A11BA">
            <w:pPr>
              <w:spacing w:after="120" w:line="240" w:lineRule="auto"/>
              <w:jc w:val="center"/>
              <w:rPr>
                <w:ins w:id="500" w:author="Autor"/>
                <w:rFonts w:ascii="Arial" w:hAnsi="Arial" w:cs="Arial"/>
                <w:sz w:val="19"/>
                <w:szCs w:val="19"/>
                <w:rPrChange w:id="501" w:author="Dvořáková, Veronika" w:date="2026-01-26T14:16:00Z" w16du:dateUtc="2026-01-26T13:16:00Z">
                  <w:rPr>
                    <w:ins w:id="502" w:author="Autor"/>
                    <w:color w:val="000000"/>
                    <w:sz w:val="20"/>
                    <w:szCs w:val="20"/>
                  </w:rPr>
                </w:rPrChange>
              </w:rPr>
            </w:pPr>
            <w:ins w:id="503" w:author="Autor">
              <w:r w:rsidRPr="007B6096">
                <w:rPr>
                  <w:rFonts w:ascii="Arial" w:hAnsi="Arial" w:cs="Arial"/>
                  <w:sz w:val="19"/>
                  <w:szCs w:val="19"/>
                  <w:rPrChange w:id="504" w:author="Dvořáková, Veronika" w:date="2026-01-26T14:16:00Z" w16du:dateUtc="2026-01-26T13:16:00Z">
                    <w:rPr>
                      <w:color w:val="000000"/>
                      <w:sz w:val="20"/>
                      <w:szCs w:val="20"/>
                    </w:rPr>
                  </w:rPrChange>
                </w:rPr>
                <w:t>75</w:t>
              </w:r>
            </w:ins>
          </w:p>
        </w:tc>
      </w:tr>
      <w:tr w:rsidR="007B6096" w:rsidRPr="007B6096" w14:paraId="13D115CA" w14:textId="77777777" w:rsidTr="005A11BA">
        <w:trPr>
          <w:trHeight w:val="284"/>
          <w:ins w:id="505" w:author="Autor"/>
        </w:trPr>
        <w:tc>
          <w:tcPr>
            <w:tcW w:w="1421" w:type="dxa"/>
            <w:vMerge/>
            <w:vAlign w:val="center"/>
            <w:hideMark/>
          </w:tcPr>
          <w:p w14:paraId="17EA456B" w14:textId="77777777" w:rsidR="007B6096" w:rsidRPr="007B6096" w:rsidRDefault="007B6096" w:rsidP="005A11BA">
            <w:pPr>
              <w:spacing w:after="120" w:line="240" w:lineRule="auto"/>
              <w:rPr>
                <w:ins w:id="506" w:author="Autor"/>
                <w:rFonts w:ascii="Arial" w:hAnsi="Arial" w:cs="Arial"/>
                <w:sz w:val="19"/>
                <w:szCs w:val="19"/>
                <w:rPrChange w:id="507" w:author="Dvořáková, Veronika" w:date="2026-01-26T14:16:00Z" w16du:dateUtc="2026-01-26T13:16:00Z">
                  <w:rPr>
                    <w:ins w:id="508" w:author="Autor"/>
                    <w:color w:val="000000"/>
                    <w:sz w:val="20"/>
                    <w:szCs w:val="20"/>
                  </w:rPr>
                </w:rPrChange>
              </w:rPr>
              <w:pPrChange w:id="509" w:author="Pečová, Renáta" w:date="2026-01-27T12:16:00Z" w16du:dateUtc="2026-01-27T11:16:00Z">
                <w:pPr/>
              </w:pPrChange>
            </w:pPr>
          </w:p>
        </w:tc>
        <w:tc>
          <w:tcPr>
            <w:tcW w:w="3424" w:type="dxa"/>
            <w:noWrap/>
            <w:vAlign w:val="center"/>
            <w:hideMark/>
          </w:tcPr>
          <w:p w14:paraId="1175C735" w14:textId="58C148F9" w:rsidR="007B6096" w:rsidRPr="007B6096" w:rsidRDefault="007B6096" w:rsidP="005A11BA">
            <w:pPr>
              <w:spacing w:after="120" w:line="240" w:lineRule="auto"/>
              <w:rPr>
                <w:ins w:id="510" w:author="Autor"/>
                <w:rFonts w:ascii="Arial" w:hAnsi="Arial" w:cs="Arial"/>
                <w:sz w:val="19"/>
                <w:szCs w:val="19"/>
              </w:rPr>
              <w:pPrChange w:id="511" w:author="Pečová, Renáta" w:date="2026-01-27T12:16:00Z" w16du:dateUtc="2026-01-27T11:16:00Z">
                <w:pPr/>
              </w:pPrChange>
            </w:pPr>
            <w:ins w:id="512" w:author="Dvořáková, Veronika" w:date="2026-01-26T11:51:00Z" w16du:dateUtc="2026-01-26T10:51:00Z">
              <w:r w:rsidRPr="000F7D98">
                <w:rPr>
                  <w:rFonts w:ascii="Arial" w:hAnsi="Arial" w:cs="Arial"/>
                  <w:sz w:val="19"/>
                  <w:szCs w:val="19"/>
                </w:rPr>
                <w:t xml:space="preserve">Priemyselná </w:t>
              </w:r>
            </w:ins>
            <w:ins w:id="513" w:author="Pečová, Renáta" w:date="2026-01-27T12:36:00Z" w16du:dateUtc="2026-01-27T11:36:00Z">
              <w:r w:rsidR="009D58C7">
                <w:rPr>
                  <w:rFonts w:ascii="Arial" w:hAnsi="Arial" w:cs="Arial"/>
                  <w:sz w:val="19"/>
                  <w:szCs w:val="19"/>
                </w:rPr>
                <w:t>bu</w:t>
              </w:r>
            </w:ins>
            <w:ins w:id="514" w:author="Pečová, Renáta" w:date="2026-01-27T12:37:00Z" w16du:dateUtc="2026-01-27T11:37:00Z">
              <w:r w:rsidR="009D58C7">
                <w:rPr>
                  <w:rFonts w:ascii="Arial" w:hAnsi="Arial" w:cs="Arial"/>
                  <w:sz w:val="19"/>
                  <w:szCs w:val="19"/>
                </w:rPr>
                <w:t>dova</w:t>
              </w:r>
            </w:ins>
          </w:p>
        </w:tc>
        <w:tc>
          <w:tcPr>
            <w:tcW w:w="1892" w:type="dxa"/>
            <w:vMerge/>
            <w:noWrap/>
            <w:vAlign w:val="center"/>
            <w:hideMark/>
          </w:tcPr>
          <w:p w14:paraId="6E67EB9B" w14:textId="6951F69D" w:rsidR="007B6096" w:rsidRPr="007B6096" w:rsidRDefault="007B6096" w:rsidP="005A11BA">
            <w:pPr>
              <w:spacing w:after="120" w:line="240" w:lineRule="auto"/>
              <w:jc w:val="center"/>
              <w:rPr>
                <w:ins w:id="515" w:author="Autor"/>
                <w:rFonts w:ascii="Arial" w:hAnsi="Arial" w:cs="Arial"/>
                <w:sz w:val="19"/>
                <w:szCs w:val="19"/>
                <w:rPrChange w:id="516" w:author="Dvořáková, Veronika" w:date="2026-01-26T14:16:00Z" w16du:dateUtc="2026-01-26T13:16:00Z">
                  <w:rPr>
                    <w:ins w:id="517" w:author="Autor"/>
                    <w:color w:val="000000"/>
                    <w:sz w:val="20"/>
                    <w:szCs w:val="20"/>
                  </w:rPr>
                </w:rPrChange>
              </w:rPr>
              <w:pPrChange w:id="518" w:author="Pečová, Renáta" w:date="2026-01-27T12:22:00Z" w16du:dateUtc="2026-01-27T11:22:00Z">
                <w:pPr/>
              </w:pPrChange>
            </w:pPr>
          </w:p>
        </w:tc>
        <w:tc>
          <w:tcPr>
            <w:tcW w:w="2046" w:type="dxa"/>
            <w:noWrap/>
            <w:vAlign w:val="center"/>
            <w:hideMark/>
          </w:tcPr>
          <w:p w14:paraId="23C691B8" w14:textId="199B8149" w:rsidR="007B6096" w:rsidRPr="000D7117" w:rsidRDefault="007B6096" w:rsidP="005A11BA">
            <w:pPr>
              <w:spacing w:after="120" w:line="240" w:lineRule="auto"/>
              <w:jc w:val="center"/>
              <w:rPr>
                <w:ins w:id="519" w:author="Autor"/>
                <w:rFonts w:ascii="Arial" w:hAnsi="Arial" w:cs="Arial"/>
                <w:sz w:val="19"/>
                <w:szCs w:val="19"/>
              </w:rPr>
            </w:pPr>
            <w:ins w:id="520" w:author="Dvořáková, Veronika" w:date="2026-01-26T11:51:00Z" w16du:dateUtc="2026-01-26T10:51:00Z">
              <w:r w:rsidRPr="000D7117">
                <w:rPr>
                  <w:rFonts w:ascii="Arial" w:hAnsi="Arial" w:cs="Arial"/>
                  <w:sz w:val="19"/>
                  <w:szCs w:val="19"/>
                </w:rPr>
                <w:t>60</w:t>
              </w:r>
            </w:ins>
          </w:p>
        </w:tc>
      </w:tr>
      <w:tr w:rsidR="007B6096" w:rsidRPr="007B6096" w14:paraId="5E8E2C92" w14:textId="77777777" w:rsidTr="005A11BA">
        <w:trPr>
          <w:trHeight w:val="284"/>
          <w:ins w:id="521" w:author="Autor"/>
        </w:trPr>
        <w:tc>
          <w:tcPr>
            <w:tcW w:w="1421" w:type="dxa"/>
            <w:vMerge/>
            <w:vAlign w:val="center"/>
            <w:hideMark/>
          </w:tcPr>
          <w:p w14:paraId="4BD0B24E" w14:textId="77777777" w:rsidR="007B6096" w:rsidRPr="007B6096" w:rsidRDefault="007B6096" w:rsidP="005A11BA">
            <w:pPr>
              <w:spacing w:after="120" w:line="240" w:lineRule="auto"/>
              <w:rPr>
                <w:ins w:id="522" w:author="Autor"/>
                <w:rFonts w:ascii="Arial" w:hAnsi="Arial" w:cs="Arial"/>
                <w:sz w:val="19"/>
                <w:szCs w:val="19"/>
                <w:rPrChange w:id="523" w:author="Dvořáková, Veronika" w:date="2026-01-26T14:16:00Z" w16du:dateUtc="2026-01-26T13:16:00Z">
                  <w:rPr>
                    <w:ins w:id="524" w:author="Autor"/>
                    <w:color w:val="000000"/>
                    <w:sz w:val="20"/>
                    <w:szCs w:val="20"/>
                  </w:rPr>
                </w:rPrChange>
              </w:rPr>
              <w:pPrChange w:id="525" w:author="Pečová, Renáta" w:date="2026-01-27T12:16:00Z" w16du:dateUtc="2026-01-27T11:16:00Z">
                <w:pPr/>
              </w:pPrChange>
            </w:pPr>
          </w:p>
        </w:tc>
        <w:tc>
          <w:tcPr>
            <w:tcW w:w="3424" w:type="dxa"/>
            <w:noWrap/>
            <w:vAlign w:val="center"/>
          </w:tcPr>
          <w:p w14:paraId="205529D6" w14:textId="2F085904" w:rsidR="007B6096" w:rsidRPr="007B6096" w:rsidRDefault="005A11BA" w:rsidP="005A11BA">
            <w:pPr>
              <w:spacing w:after="120" w:line="240" w:lineRule="auto"/>
              <w:rPr>
                <w:ins w:id="526" w:author="Autor"/>
                <w:rFonts w:ascii="Arial" w:hAnsi="Arial" w:cs="Arial"/>
                <w:sz w:val="19"/>
                <w:szCs w:val="19"/>
              </w:rPr>
              <w:pPrChange w:id="527" w:author="Pečová, Renáta" w:date="2026-01-27T12:16:00Z" w16du:dateUtc="2026-01-27T11:16:00Z">
                <w:pPr/>
              </w:pPrChange>
            </w:pPr>
            <w:ins w:id="528" w:author="Pečová, Renáta" w:date="2026-01-27T12:20:00Z" w16du:dateUtc="2026-01-27T11:20:00Z">
              <w:r>
                <w:rPr>
                  <w:rFonts w:ascii="Arial" w:hAnsi="Arial" w:cs="Arial"/>
                  <w:sz w:val="19"/>
                  <w:szCs w:val="19"/>
                </w:rPr>
                <w:t>S</w:t>
              </w:r>
            </w:ins>
            <w:ins w:id="529" w:author="Dvořáková, Veronika" w:date="2026-01-26T11:51:00Z" w16du:dateUtc="2026-01-26T10:51:00Z">
              <w:r w:rsidR="007B6096" w:rsidRPr="000F7D98">
                <w:rPr>
                  <w:rFonts w:ascii="Arial" w:hAnsi="Arial" w:cs="Arial"/>
                  <w:sz w:val="19"/>
                  <w:szCs w:val="19"/>
                </w:rPr>
                <w:t>amostatne stojaca garáž</w:t>
              </w:r>
            </w:ins>
          </w:p>
        </w:tc>
        <w:tc>
          <w:tcPr>
            <w:tcW w:w="1892" w:type="dxa"/>
            <w:vMerge/>
            <w:noWrap/>
            <w:vAlign w:val="center"/>
          </w:tcPr>
          <w:p w14:paraId="7E32C5DD" w14:textId="6F110B50" w:rsidR="007B6096" w:rsidRPr="007B6096" w:rsidRDefault="007B6096" w:rsidP="005A11BA">
            <w:pPr>
              <w:spacing w:after="120" w:line="240" w:lineRule="auto"/>
              <w:jc w:val="center"/>
              <w:rPr>
                <w:ins w:id="530" w:author="Autor"/>
                <w:rFonts w:ascii="Arial" w:hAnsi="Arial" w:cs="Arial"/>
                <w:sz w:val="19"/>
                <w:szCs w:val="19"/>
                <w:rPrChange w:id="531" w:author="Dvořáková, Veronika" w:date="2026-01-26T14:16:00Z" w16du:dateUtc="2026-01-26T13:16:00Z">
                  <w:rPr>
                    <w:ins w:id="532" w:author="Autor"/>
                    <w:color w:val="000000"/>
                    <w:sz w:val="20"/>
                    <w:szCs w:val="20"/>
                  </w:rPr>
                </w:rPrChange>
              </w:rPr>
              <w:pPrChange w:id="533" w:author="Pečová, Renáta" w:date="2026-01-27T12:22:00Z" w16du:dateUtc="2026-01-27T11:22:00Z">
                <w:pPr/>
              </w:pPrChange>
            </w:pPr>
          </w:p>
        </w:tc>
        <w:tc>
          <w:tcPr>
            <w:tcW w:w="2046" w:type="dxa"/>
            <w:noWrap/>
            <w:vAlign w:val="center"/>
          </w:tcPr>
          <w:p w14:paraId="7CDDA84A" w14:textId="79F542AA" w:rsidR="007B6096" w:rsidRPr="000D7117" w:rsidRDefault="007B6096" w:rsidP="005A11BA">
            <w:pPr>
              <w:spacing w:after="120" w:line="240" w:lineRule="auto"/>
              <w:jc w:val="center"/>
              <w:rPr>
                <w:ins w:id="534" w:author="Autor"/>
                <w:rFonts w:ascii="Arial" w:hAnsi="Arial" w:cs="Arial"/>
                <w:sz w:val="19"/>
                <w:szCs w:val="19"/>
              </w:rPr>
            </w:pPr>
            <w:ins w:id="535" w:author="Dvořáková, Veronika" w:date="2026-01-26T11:51:00Z" w16du:dateUtc="2026-01-26T10:51:00Z">
              <w:r w:rsidRPr="000D7117">
                <w:rPr>
                  <w:rFonts w:ascii="Arial" w:hAnsi="Arial" w:cs="Arial"/>
                  <w:sz w:val="19"/>
                  <w:szCs w:val="19"/>
                </w:rPr>
                <w:t>70</w:t>
              </w:r>
            </w:ins>
          </w:p>
        </w:tc>
      </w:tr>
      <w:tr w:rsidR="007B6096" w:rsidRPr="007B6096" w14:paraId="6B3EC6E6" w14:textId="77777777" w:rsidTr="005A11BA">
        <w:trPr>
          <w:trHeight w:val="284"/>
          <w:ins w:id="536" w:author="Autor"/>
        </w:trPr>
        <w:tc>
          <w:tcPr>
            <w:tcW w:w="1421" w:type="dxa"/>
            <w:vMerge/>
            <w:vAlign w:val="center"/>
            <w:hideMark/>
          </w:tcPr>
          <w:p w14:paraId="0F50C977" w14:textId="77777777" w:rsidR="007B6096" w:rsidRPr="007B6096" w:rsidRDefault="007B6096" w:rsidP="005A11BA">
            <w:pPr>
              <w:spacing w:after="120" w:line="240" w:lineRule="auto"/>
              <w:rPr>
                <w:ins w:id="537" w:author="Autor"/>
                <w:rFonts w:ascii="Arial" w:hAnsi="Arial" w:cs="Arial"/>
                <w:sz w:val="19"/>
                <w:szCs w:val="19"/>
                <w:rPrChange w:id="538" w:author="Dvořáková, Veronika" w:date="2026-01-26T14:16:00Z" w16du:dateUtc="2026-01-26T13:16:00Z">
                  <w:rPr>
                    <w:ins w:id="539" w:author="Autor"/>
                    <w:color w:val="000000"/>
                    <w:sz w:val="20"/>
                    <w:szCs w:val="20"/>
                  </w:rPr>
                </w:rPrChange>
              </w:rPr>
              <w:pPrChange w:id="540" w:author="Pečová, Renáta" w:date="2026-01-27T12:16:00Z" w16du:dateUtc="2026-01-27T11:16:00Z">
                <w:pPr/>
              </w:pPrChange>
            </w:pPr>
          </w:p>
        </w:tc>
        <w:tc>
          <w:tcPr>
            <w:tcW w:w="3424" w:type="dxa"/>
            <w:noWrap/>
            <w:vAlign w:val="center"/>
          </w:tcPr>
          <w:p w14:paraId="294D8757" w14:textId="2DDD9FA7" w:rsidR="007B6096" w:rsidRPr="007B6096" w:rsidRDefault="007B6096" w:rsidP="005A11BA">
            <w:pPr>
              <w:spacing w:after="120" w:line="240" w:lineRule="auto"/>
              <w:rPr>
                <w:ins w:id="541" w:author="Autor"/>
                <w:rFonts w:ascii="Arial" w:hAnsi="Arial" w:cs="Arial"/>
                <w:sz w:val="19"/>
                <w:szCs w:val="19"/>
              </w:rPr>
              <w:pPrChange w:id="542" w:author="Pečová, Renáta" w:date="2026-01-27T12:16:00Z" w16du:dateUtc="2026-01-27T11:16:00Z">
                <w:pPr/>
              </w:pPrChange>
            </w:pPr>
            <w:ins w:id="543" w:author="Dvořáková, Veronika" w:date="2026-01-26T11:51:00Z" w16du:dateUtc="2026-01-26T10:51:00Z">
              <w:r w:rsidRPr="000F7D98">
                <w:rPr>
                  <w:rFonts w:ascii="Arial" w:hAnsi="Arial" w:cs="Arial"/>
                  <w:sz w:val="19"/>
                  <w:szCs w:val="19"/>
                </w:rPr>
                <w:t>Poľnohospodárska budova</w:t>
              </w:r>
            </w:ins>
          </w:p>
        </w:tc>
        <w:tc>
          <w:tcPr>
            <w:tcW w:w="1892" w:type="dxa"/>
            <w:vMerge/>
            <w:noWrap/>
            <w:vAlign w:val="center"/>
          </w:tcPr>
          <w:p w14:paraId="1E4DD56C" w14:textId="7489D9D5" w:rsidR="007B6096" w:rsidRPr="007B6096" w:rsidRDefault="007B6096" w:rsidP="005A11BA">
            <w:pPr>
              <w:spacing w:after="120" w:line="240" w:lineRule="auto"/>
              <w:jc w:val="center"/>
              <w:rPr>
                <w:ins w:id="544" w:author="Autor"/>
                <w:rFonts w:ascii="Arial" w:hAnsi="Arial" w:cs="Arial"/>
                <w:sz w:val="19"/>
                <w:szCs w:val="19"/>
                <w:rPrChange w:id="545" w:author="Dvořáková, Veronika" w:date="2026-01-26T14:16:00Z" w16du:dateUtc="2026-01-26T13:16:00Z">
                  <w:rPr>
                    <w:ins w:id="546" w:author="Autor"/>
                    <w:color w:val="000000"/>
                    <w:sz w:val="20"/>
                    <w:szCs w:val="20"/>
                  </w:rPr>
                </w:rPrChange>
              </w:rPr>
              <w:pPrChange w:id="547" w:author="Pečová, Renáta" w:date="2026-01-27T12:22:00Z" w16du:dateUtc="2026-01-27T11:22:00Z">
                <w:pPr/>
              </w:pPrChange>
            </w:pPr>
          </w:p>
        </w:tc>
        <w:tc>
          <w:tcPr>
            <w:tcW w:w="2046" w:type="dxa"/>
            <w:noWrap/>
            <w:vAlign w:val="center"/>
          </w:tcPr>
          <w:p w14:paraId="2B014848" w14:textId="58942486" w:rsidR="007B6096" w:rsidRPr="005A11BA" w:rsidRDefault="007B6096" w:rsidP="005A11BA">
            <w:pPr>
              <w:spacing w:after="120" w:line="240" w:lineRule="auto"/>
              <w:jc w:val="center"/>
              <w:rPr>
                <w:ins w:id="548" w:author="Autor"/>
                <w:rFonts w:ascii="Arial" w:hAnsi="Arial" w:cs="Arial"/>
                <w:sz w:val="19"/>
                <w:szCs w:val="19"/>
              </w:rPr>
            </w:pPr>
            <w:ins w:id="549" w:author="Dvořáková, Veronika" w:date="2026-01-26T11:51:00Z" w16du:dateUtc="2026-01-26T10:51:00Z">
              <w:r w:rsidRPr="007B6096">
                <w:rPr>
                  <w:rFonts w:ascii="Arial" w:hAnsi="Arial" w:cs="Arial"/>
                  <w:sz w:val="19"/>
                  <w:szCs w:val="19"/>
                </w:rPr>
                <w:t>50</w:t>
              </w:r>
            </w:ins>
          </w:p>
        </w:tc>
      </w:tr>
      <w:tr w:rsidR="009D58C7" w:rsidRPr="007B6096" w14:paraId="02068D96" w14:textId="77777777" w:rsidTr="005A11BA">
        <w:trPr>
          <w:trHeight w:val="284"/>
          <w:ins w:id="550" w:author="Pečová, Renáta" w:date="2026-01-27T12:38:00Z" w16du:dateUtc="2026-01-27T11:38:00Z"/>
        </w:trPr>
        <w:tc>
          <w:tcPr>
            <w:tcW w:w="1421" w:type="dxa"/>
            <w:vMerge/>
            <w:vAlign w:val="center"/>
          </w:tcPr>
          <w:p w14:paraId="728D0F93" w14:textId="77777777" w:rsidR="009D58C7" w:rsidRPr="009D58C7" w:rsidRDefault="009D58C7" w:rsidP="005A11BA">
            <w:pPr>
              <w:spacing w:after="120" w:line="240" w:lineRule="auto"/>
              <w:rPr>
                <w:ins w:id="551" w:author="Pečová, Renáta" w:date="2026-01-27T12:38:00Z" w16du:dateUtc="2026-01-27T11:38:00Z"/>
                <w:rFonts w:ascii="Arial" w:hAnsi="Arial" w:cs="Arial"/>
                <w:sz w:val="19"/>
                <w:szCs w:val="19"/>
              </w:rPr>
            </w:pPr>
          </w:p>
        </w:tc>
        <w:tc>
          <w:tcPr>
            <w:tcW w:w="3424" w:type="dxa"/>
            <w:noWrap/>
            <w:vAlign w:val="center"/>
          </w:tcPr>
          <w:p w14:paraId="289B72D0" w14:textId="0386D7C3" w:rsidR="009D58C7" w:rsidRPr="000F7D98" w:rsidRDefault="009D58C7" w:rsidP="005A11BA">
            <w:pPr>
              <w:spacing w:after="120" w:line="240" w:lineRule="auto"/>
              <w:rPr>
                <w:ins w:id="552" w:author="Pečová, Renáta" w:date="2026-01-27T12:38:00Z" w16du:dateUtc="2026-01-27T11:38:00Z"/>
                <w:rFonts w:ascii="Arial" w:hAnsi="Arial" w:cs="Arial"/>
                <w:sz w:val="19"/>
                <w:szCs w:val="19"/>
              </w:rPr>
            </w:pPr>
            <w:ins w:id="553" w:author="Pečová, Renáta" w:date="2026-01-27T12:38:00Z" w16du:dateUtc="2026-01-27T11:38:00Z">
              <w:r>
                <w:rPr>
                  <w:rFonts w:ascii="Arial" w:hAnsi="Arial" w:cs="Arial"/>
                  <w:sz w:val="19"/>
                  <w:szCs w:val="19"/>
                </w:rPr>
                <w:t>Budova lesného hospodárstva</w:t>
              </w:r>
            </w:ins>
          </w:p>
        </w:tc>
        <w:tc>
          <w:tcPr>
            <w:tcW w:w="1892" w:type="dxa"/>
            <w:vMerge/>
            <w:noWrap/>
            <w:vAlign w:val="center"/>
          </w:tcPr>
          <w:p w14:paraId="6E906B81" w14:textId="77777777" w:rsidR="009D58C7" w:rsidRPr="009D58C7" w:rsidRDefault="009D58C7" w:rsidP="005A11BA">
            <w:pPr>
              <w:spacing w:after="120" w:line="240" w:lineRule="auto"/>
              <w:jc w:val="center"/>
              <w:rPr>
                <w:ins w:id="554" w:author="Pečová, Renáta" w:date="2026-01-27T12:38:00Z" w16du:dateUtc="2026-01-27T11:38:00Z"/>
                <w:rFonts w:ascii="Arial" w:hAnsi="Arial" w:cs="Arial"/>
                <w:sz w:val="19"/>
                <w:szCs w:val="19"/>
              </w:rPr>
            </w:pPr>
          </w:p>
        </w:tc>
        <w:tc>
          <w:tcPr>
            <w:tcW w:w="2046" w:type="dxa"/>
            <w:noWrap/>
            <w:vAlign w:val="center"/>
          </w:tcPr>
          <w:p w14:paraId="35791AD1" w14:textId="05A87171" w:rsidR="009D58C7" w:rsidRPr="007B6096" w:rsidRDefault="009D58C7" w:rsidP="005A11BA">
            <w:pPr>
              <w:spacing w:after="120" w:line="240" w:lineRule="auto"/>
              <w:jc w:val="center"/>
              <w:rPr>
                <w:ins w:id="555" w:author="Pečová, Renáta" w:date="2026-01-27T12:38:00Z" w16du:dateUtc="2026-01-27T11:38:00Z"/>
                <w:rFonts w:ascii="Arial" w:hAnsi="Arial" w:cs="Arial"/>
                <w:sz w:val="19"/>
                <w:szCs w:val="19"/>
              </w:rPr>
            </w:pPr>
            <w:ins w:id="556" w:author="Pečová, Renáta" w:date="2026-01-27T12:38:00Z" w16du:dateUtc="2026-01-27T11:38:00Z">
              <w:r>
                <w:rPr>
                  <w:rFonts w:ascii="Arial" w:hAnsi="Arial" w:cs="Arial"/>
                  <w:sz w:val="19"/>
                  <w:szCs w:val="19"/>
                </w:rPr>
                <w:t>50</w:t>
              </w:r>
            </w:ins>
          </w:p>
        </w:tc>
      </w:tr>
      <w:tr w:rsidR="007B6096" w:rsidRPr="007B6096" w14:paraId="3FA0B4F3" w14:textId="77777777" w:rsidTr="005A11BA">
        <w:trPr>
          <w:trHeight w:val="284"/>
          <w:ins w:id="557" w:author="Autor"/>
        </w:trPr>
        <w:tc>
          <w:tcPr>
            <w:tcW w:w="1421" w:type="dxa"/>
            <w:vMerge/>
            <w:vAlign w:val="center"/>
            <w:hideMark/>
          </w:tcPr>
          <w:p w14:paraId="2D4AF6BC" w14:textId="77777777" w:rsidR="007B6096" w:rsidRPr="007B6096" w:rsidRDefault="007B6096" w:rsidP="005A11BA">
            <w:pPr>
              <w:spacing w:after="120" w:line="240" w:lineRule="auto"/>
              <w:rPr>
                <w:ins w:id="558" w:author="Autor"/>
                <w:rFonts w:ascii="Arial" w:hAnsi="Arial" w:cs="Arial"/>
                <w:sz w:val="19"/>
                <w:szCs w:val="19"/>
                <w:rPrChange w:id="559" w:author="Dvořáková, Veronika" w:date="2026-01-26T14:16:00Z" w16du:dateUtc="2026-01-26T13:16:00Z">
                  <w:rPr>
                    <w:ins w:id="560" w:author="Autor"/>
                    <w:color w:val="000000"/>
                    <w:sz w:val="20"/>
                    <w:szCs w:val="20"/>
                  </w:rPr>
                </w:rPrChange>
              </w:rPr>
              <w:pPrChange w:id="561" w:author="Pečová, Renáta" w:date="2026-01-27T12:16:00Z" w16du:dateUtc="2026-01-27T11:16:00Z">
                <w:pPr/>
              </w:pPrChange>
            </w:pPr>
          </w:p>
        </w:tc>
        <w:tc>
          <w:tcPr>
            <w:tcW w:w="3424" w:type="dxa"/>
            <w:vAlign w:val="center"/>
          </w:tcPr>
          <w:p w14:paraId="2FE85706" w14:textId="77CAB338" w:rsidR="007B6096" w:rsidRPr="007B6096" w:rsidRDefault="007B6096" w:rsidP="005A11BA">
            <w:pPr>
              <w:spacing w:after="120" w:line="240" w:lineRule="auto"/>
              <w:rPr>
                <w:ins w:id="562" w:author="Autor"/>
                <w:rFonts w:ascii="Arial" w:hAnsi="Arial" w:cs="Arial"/>
                <w:sz w:val="19"/>
                <w:szCs w:val="19"/>
              </w:rPr>
              <w:pPrChange w:id="563" w:author="Pečová, Renáta" w:date="2026-01-27T12:16:00Z" w16du:dateUtc="2026-01-27T11:16:00Z">
                <w:pPr/>
              </w:pPrChange>
            </w:pPr>
            <w:ins w:id="564" w:author="Dvořáková, Veronika" w:date="2026-01-26T11:53:00Z" w16du:dateUtc="2026-01-26T10:53:00Z">
              <w:r w:rsidRPr="007B6096">
                <w:rPr>
                  <w:rFonts w:ascii="Arial" w:hAnsi="Arial" w:cs="Arial"/>
                  <w:sz w:val="19"/>
                  <w:szCs w:val="19"/>
                </w:rPr>
                <w:t>Budovy pre školstvo a vzdelávanie</w:t>
              </w:r>
            </w:ins>
          </w:p>
        </w:tc>
        <w:tc>
          <w:tcPr>
            <w:tcW w:w="1892" w:type="dxa"/>
            <w:vMerge/>
            <w:vAlign w:val="center"/>
          </w:tcPr>
          <w:p w14:paraId="7F5F5B04" w14:textId="748DA79A" w:rsidR="007B6096" w:rsidRPr="007B6096" w:rsidRDefault="007B6096" w:rsidP="005A11BA">
            <w:pPr>
              <w:spacing w:after="120" w:line="240" w:lineRule="auto"/>
              <w:jc w:val="center"/>
              <w:rPr>
                <w:ins w:id="565" w:author="Autor"/>
                <w:rFonts w:ascii="Arial" w:hAnsi="Arial" w:cs="Arial"/>
                <w:sz w:val="19"/>
                <w:szCs w:val="19"/>
                <w:rPrChange w:id="566" w:author="Dvořáková, Veronika" w:date="2026-01-26T14:16:00Z" w16du:dateUtc="2026-01-26T13:16:00Z">
                  <w:rPr>
                    <w:ins w:id="567" w:author="Autor"/>
                    <w:color w:val="000000"/>
                    <w:sz w:val="20"/>
                    <w:szCs w:val="20"/>
                  </w:rPr>
                </w:rPrChange>
              </w:rPr>
              <w:pPrChange w:id="568" w:author="Pečová, Renáta" w:date="2026-01-27T12:22:00Z" w16du:dateUtc="2026-01-27T11:22:00Z">
                <w:pPr/>
              </w:pPrChange>
            </w:pPr>
          </w:p>
        </w:tc>
        <w:tc>
          <w:tcPr>
            <w:tcW w:w="2046" w:type="dxa"/>
            <w:vAlign w:val="center"/>
          </w:tcPr>
          <w:p w14:paraId="0833A07E" w14:textId="6B903AFB" w:rsidR="007B6096" w:rsidRPr="000D7117" w:rsidRDefault="009D58C7" w:rsidP="005A11BA">
            <w:pPr>
              <w:spacing w:after="120" w:line="240" w:lineRule="auto"/>
              <w:jc w:val="center"/>
              <w:rPr>
                <w:ins w:id="569" w:author="Autor"/>
                <w:rFonts w:ascii="Arial" w:hAnsi="Arial" w:cs="Arial"/>
                <w:sz w:val="19"/>
                <w:szCs w:val="19"/>
              </w:rPr>
            </w:pPr>
            <w:ins w:id="570" w:author="Pečová, Renáta" w:date="2026-01-27T12:34:00Z" w16du:dateUtc="2026-01-27T11:34:00Z">
              <w:r>
                <w:rPr>
                  <w:rFonts w:ascii="Arial" w:hAnsi="Arial" w:cs="Arial"/>
                  <w:sz w:val="19"/>
                  <w:szCs w:val="19"/>
                </w:rPr>
                <w:t>30</w:t>
              </w:r>
            </w:ins>
          </w:p>
        </w:tc>
      </w:tr>
      <w:tr w:rsidR="007B6096" w:rsidRPr="007B6096" w14:paraId="1A25B5B5" w14:textId="77777777" w:rsidTr="005A11BA">
        <w:trPr>
          <w:trHeight w:val="284"/>
          <w:ins w:id="571" w:author="Autor"/>
        </w:trPr>
        <w:tc>
          <w:tcPr>
            <w:tcW w:w="1421" w:type="dxa"/>
            <w:vMerge/>
            <w:vAlign w:val="center"/>
            <w:hideMark/>
          </w:tcPr>
          <w:p w14:paraId="134AAA71" w14:textId="77777777" w:rsidR="007B6096" w:rsidRPr="007B6096" w:rsidRDefault="007B6096" w:rsidP="005A11BA">
            <w:pPr>
              <w:spacing w:after="120" w:line="240" w:lineRule="auto"/>
              <w:rPr>
                <w:ins w:id="572" w:author="Autor"/>
                <w:rFonts w:ascii="Arial" w:hAnsi="Arial" w:cs="Arial"/>
                <w:sz w:val="19"/>
                <w:szCs w:val="19"/>
                <w:rPrChange w:id="573" w:author="Dvořáková, Veronika" w:date="2026-01-26T14:16:00Z" w16du:dateUtc="2026-01-26T13:16:00Z">
                  <w:rPr>
                    <w:ins w:id="574" w:author="Autor"/>
                    <w:color w:val="000000"/>
                    <w:sz w:val="20"/>
                    <w:szCs w:val="20"/>
                  </w:rPr>
                </w:rPrChange>
              </w:rPr>
              <w:pPrChange w:id="575" w:author="Pečová, Renáta" w:date="2026-01-27T12:16:00Z" w16du:dateUtc="2026-01-27T11:16:00Z">
                <w:pPr/>
              </w:pPrChange>
            </w:pPr>
          </w:p>
        </w:tc>
        <w:tc>
          <w:tcPr>
            <w:tcW w:w="3424" w:type="dxa"/>
            <w:noWrap/>
            <w:vAlign w:val="center"/>
          </w:tcPr>
          <w:p w14:paraId="32797490" w14:textId="19673DD3" w:rsidR="007B6096" w:rsidRPr="008B646B" w:rsidRDefault="007B6096" w:rsidP="005A11BA">
            <w:pPr>
              <w:spacing w:after="120" w:line="240" w:lineRule="auto"/>
              <w:rPr>
                <w:ins w:id="576" w:author="Autor"/>
                <w:rFonts w:ascii="Arial" w:hAnsi="Arial" w:cs="Arial"/>
                <w:sz w:val="19"/>
                <w:szCs w:val="19"/>
              </w:rPr>
              <w:pPrChange w:id="577" w:author="Pečová, Renáta" w:date="2026-01-27T12:16:00Z" w16du:dateUtc="2026-01-27T11:16:00Z">
                <w:pPr/>
              </w:pPrChange>
            </w:pPr>
            <w:ins w:id="578" w:author="Dvořáková, Veronika" w:date="2026-01-26T12:54:00Z" w16du:dateUtc="2026-01-26T11:54:00Z">
              <w:r w:rsidRPr="008B646B">
                <w:rPr>
                  <w:rFonts w:ascii="Arial" w:hAnsi="Arial" w:cs="Arial"/>
                  <w:sz w:val="19"/>
                  <w:szCs w:val="19"/>
                </w:rPr>
                <w:t xml:space="preserve">Iný </w:t>
              </w:r>
            </w:ins>
            <w:ins w:id="579" w:author="Pečová, Renáta" w:date="2026-01-27T12:18:00Z" w16du:dateUtc="2026-01-27T11:18:00Z">
              <w:r w:rsidR="005A11BA" w:rsidRPr="008B646B">
                <w:rPr>
                  <w:rFonts w:ascii="Arial" w:hAnsi="Arial" w:cs="Arial"/>
                  <w:sz w:val="19"/>
                  <w:szCs w:val="19"/>
                </w:rPr>
                <w:t xml:space="preserve">neuvedený </w:t>
              </w:r>
            </w:ins>
            <w:ins w:id="580" w:author="Dvořáková, Veronika" w:date="2026-01-26T12:54:00Z" w16du:dateUtc="2026-01-26T11:54:00Z">
              <w:r w:rsidRPr="008B646B">
                <w:rPr>
                  <w:rFonts w:ascii="Arial" w:hAnsi="Arial" w:cs="Arial"/>
                  <w:sz w:val="19"/>
                  <w:szCs w:val="19"/>
                </w:rPr>
                <w:t xml:space="preserve">typ budovy </w:t>
              </w:r>
            </w:ins>
          </w:p>
        </w:tc>
        <w:tc>
          <w:tcPr>
            <w:tcW w:w="1892" w:type="dxa"/>
            <w:vMerge/>
            <w:vAlign w:val="center"/>
          </w:tcPr>
          <w:p w14:paraId="78798509" w14:textId="0CE29C12" w:rsidR="007B6096" w:rsidRPr="008B646B" w:rsidRDefault="007B6096" w:rsidP="005A11BA">
            <w:pPr>
              <w:spacing w:after="120" w:line="240" w:lineRule="auto"/>
              <w:jc w:val="center"/>
              <w:rPr>
                <w:ins w:id="581" w:author="Autor"/>
                <w:rFonts w:ascii="Arial" w:hAnsi="Arial" w:cs="Arial"/>
                <w:sz w:val="19"/>
                <w:szCs w:val="19"/>
                <w:rPrChange w:id="582" w:author="Pečová, Renáta" w:date="2026-01-27T13:25:00Z" w16du:dateUtc="2026-01-27T12:25:00Z">
                  <w:rPr>
                    <w:ins w:id="583" w:author="Autor"/>
                    <w:color w:val="000000"/>
                    <w:sz w:val="20"/>
                    <w:szCs w:val="20"/>
                  </w:rPr>
                </w:rPrChange>
              </w:rPr>
              <w:pPrChange w:id="584" w:author="Pečová, Renáta" w:date="2026-01-27T12:22:00Z" w16du:dateUtc="2026-01-27T11:22:00Z">
                <w:pPr/>
              </w:pPrChange>
            </w:pPr>
          </w:p>
        </w:tc>
        <w:tc>
          <w:tcPr>
            <w:tcW w:w="2046" w:type="dxa"/>
            <w:noWrap/>
            <w:vAlign w:val="center"/>
          </w:tcPr>
          <w:p w14:paraId="68F1AA78" w14:textId="35A3F6DF" w:rsidR="007B6096" w:rsidRPr="008B646B" w:rsidRDefault="00707178" w:rsidP="005A11BA">
            <w:pPr>
              <w:spacing w:after="120" w:line="240" w:lineRule="auto"/>
              <w:jc w:val="center"/>
              <w:rPr>
                <w:ins w:id="585" w:author="Autor"/>
                <w:rFonts w:ascii="Arial" w:hAnsi="Arial" w:cs="Arial"/>
                <w:sz w:val="19"/>
                <w:szCs w:val="19"/>
              </w:rPr>
            </w:pPr>
            <w:ins w:id="586" w:author="Pečová, Renáta" w:date="2026-01-27T13:02:00Z" w16du:dateUtc="2026-01-27T12:02:00Z">
              <w:r w:rsidRPr="008B646B">
                <w:rPr>
                  <w:rFonts w:ascii="Arial" w:hAnsi="Arial" w:cs="Arial"/>
                  <w:sz w:val="19"/>
                  <w:szCs w:val="19"/>
                </w:rPr>
                <w:t>30</w:t>
              </w:r>
            </w:ins>
          </w:p>
        </w:tc>
      </w:tr>
      <w:tr w:rsidR="00CB59EE" w:rsidRPr="007B6096" w14:paraId="0B32410C" w14:textId="77777777" w:rsidTr="005A11BA">
        <w:trPr>
          <w:trHeight w:val="284"/>
          <w:ins w:id="587" w:author="Autor"/>
        </w:trPr>
        <w:tc>
          <w:tcPr>
            <w:tcW w:w="1421" w:type="dxa"/>
            <w:vMerge w:val="restart"/>
            <w:vAlign w:val="center"/>
            <w:hideMark/>
          </w:tcPr>
          <w:p w14:paraId="33B89AC0" w14:textId="77777777" w:rsidR="00CB59EE" w:rsidRPr="007B6096" w:rsidRDefault="00CB59EE" w:rsidP="000D7117">
            <w:pPr>
              <w:spacing w:after="120" w:line="240" w:lineRule="auto"/>
              <w:jc w:val="center"/>
              <w:rPr>
                <w:ins w:id="588" w:author="Autor"/>
                <w:rFonts w:ascii="Arial" w:hAnsi="Arial" w:cs="Arial"/>
                <w:sz w:val="19"/>
                <w:szCs w:val="19"/>
              </w:rPr>
            </w:pPr>
            <w:ins w:id="589" w:author="Autor">
              <w:r w:rsidRPr="007B6096">
                <w:rPr>
                  <w:rFonts w:ascii="Arial" w:hAnsi="Arial" w:cs="Arial"/>
                  <w:sz w:val="19"/>
                  <w:szCs w:val="19"/>
                </w:rPr>
                <w:t>Hnuteľný majetok</w:t>
              </w:r>
            </w:ins>
          </w:p>
        </w:tc>
        <w:tc>
          <w:tcPr>
            <w:tcW w:w="3424" w:type="dxa"/>
            <w:vAlign w:val="center"/>
            <w:hideMark/>
          </w:tcPr>
          <w:p w14:paraId="4C1581DB" w14:textId="30B0BF9D" w:rsidR="00CB59EE" w:rsidRPr="007B6096" w:rsidRDefault="00CB59EE" w:rsidP="000D7117">
            <w:pPr>
              <w:spacing w:after="120" w:line="240" w:lineRule="auto"/>
              <w:rPr>
                <w:ins w:id="590" w:author="Autor"/>
                <w:rFonts w:ascii="Arial" w:hAnsi="Arial" w:cs="Arial"/>
                <w:sz w:val="19"/>
                <w:szCs w:val="19"/>
              </w:rPr>
            </w:pPr>
            <w:ins w:id="591" w:author="Dvořáková, Veronika" w:date="2026-01-19T13:30:00Z" w16du:dateUtc="2026-01-19T12:30:00Z">
              <w:r w:rsidRPr="007B6096">
                <w:rPr>
                  <w:rFonts w:ascii="Arial" w:hAnsi="Arial" w:cs="Arial"/>
                  <w:sz w:val="19"/>
                  <w:szCs w:val="19"/>
                </w:rPr>
                <w:t>Cestné vozidlá</w:t>
              </w:r>
            </w:ins>
          </w:p>
        </w:tc>
        <w:tc>
          <w:tcPr>
            <w:tcW w:w="1892" w:type="dxa"/>
            <w:vMerge w:val="restart"/>
            <w:vAlign w:val="center"/>
            <w:hideMark/>
          </w:tcPr>
          <w:p w14:paraId="70237AAF" w14:textId="68CA2FD5" w:rsidR="00CB59EE" w:rsidRPr="007B6096" w:rsidRDefault="000D7117" w:rsidP="005A11BA">
            <w:pPr>
              <w:spacing w:after="120" w:line="240" w:lineRule="auto"/>
              <w:jc w:val="center"/>
              <w:rPr>
                <w:ins w:id="592" w:author="Autor"/>
                <w:rFonts w:ascii="Arial" w:hAnsi="Arial" w:cs="Arial"/>
                <w:sz w:val="19"/>
                <w:szCs w:val="19"/>
              </w:rPr>
            </w:pPr>
            <w:ins w:id="593" w:author="Pečová, Renáta" w:date="2026-01-27T12:31:00Z" w16du:dateUtc="2026-01-27T11:31:00Z">
              <w:r>
                <w:rPr>
                  <w:rFonts w:ascii="Arial" w:hAnsi="Arial" w:cs="Arial"/>
                  <w:sz w:val="19"/>
                  <w:szCs w:val="19"/>
                </w:rPr>
                <w:t xml:space="preserve">Kúpna </w:t>
              </w:r>
            </w:ins>
            <w:ins w:id="594" w:author="Pečová, Renáta" w:date="2026-01-27T12:32:00Z" w16du:dateUtc="2026-01-27T11:32:00Z">
              <w:r>
                <w:rPr>
                  <w:rFonts w:ascii="Arial" w:hAnsi="Arial" w:cs="Arial"/>
                  <w:sz w:val="19"/>
                  <w:szCs w:val="19"/>
                </w:rPr>
                <w:t>c</w:t>
              </w:r>
            </w:ins>
            <w:ins w:id="595" w:author="Autor">
              <w:r w:rsidR="00CB59EE" w:rsidRPr="007B6096">
                <w:rPr>
                  <w:rFonts w:ascii="Arial" w:hAnsi="Arial" w:cs="Arial"/>
                  <w:sz w:val="19"/>
                  <w:szCs w:val="19"/>
                </w:rPr>
                <w:t>ena s/bez DPH, resp. znalecký posudok</w:t>
              </w:r>
            </w:ins>
          </w:p>
        </w:tc>
        <w:tc>
          <w:tcPr>
            <w:tcW w:w="2046" w:type="dxa"/>
            <w:vAlign w:val="center"/>
            <w:hideMark/>
          </w:tcPr>
          <w:p w14:paraId="1C267A65" w14:textId="7EB17FC1" w:rsidR="00CB59EE" w:rsidRPr="007B6096" w:rsidRDefault="00CB59EE" w:rsidP="005A11BA">
            <w:pPr>
              <w:spacing w:after="120" w:line="240" w:lineRule="auto"/>
              <w:jc w:val="center"/>
              <w:rPr>
                <w:ins w:id="596" w:author="Autor"/>
                <w:rFonts w:ascii="Arial" w:hAnsi="Arial" w:cs="Arial"/>
                <w:sz w:val="19"/>
                <w:szCs w:val="19"/>
              </w:rPr>
            </w:pPr>
            <w:ins w:id="597" w:author="Dvořáková, Veronika" w:date="2026-01-26T11:53:00Z" w16du:dateUtc="2026-01-26T10:53:00Z">
              <w:r w:rsidRPr="007B6096">
                <w:rPr>
                  <w:rFonts w:ascii="Arial" w:hAnsi="Arial" w:cs="Arial"/>
                  <w:sz w:val="19"/>
                  <w:szCs w:val="19"/>
                </w:rPr>
                <w:t>45</w:t>
              </w:r>
            </w:ins>
          </w:p>
        </w:tc>
      </w:tr>
      <w:tr w:rsidR="00CB59EE" w:rsidRPr="007B6096" w14:paraId="2D237DC1" w14:textId="77777777" w:rsidTr="005A11BA">
        <w:trPr>
          <w:trHeight w:val="284"/>
          <w:ins w:id="598" w:author="Autor"/>
        </w:trPr>
        <w:tc>
          <w:tcPr>
            <w:tcW w:w="1421" w:type="dxa"/>
            <w:vMerge/>
            <w:vAlign w:val="center"/>
            <w:hideMark/>
          </w:tcPr>
          <w:p w14:paraId="21F6205C" w14:textId="77777777" w:rsidR="00CB59EE" w:rsidRPr="007B6096" w:rsidRDefault="00CB59EE" w:rsidP="005A11BA">
            <w:pPr>
              <w:spacing w:after="120" w:line="240" w:lineRule="auto"/>
              <w:rPr>
                <w:ins w:id="599" w:author="Autor"/>
                <w:rFonts w:ascii="Arial" w:hAnsi="Arial" w:cs="Arial"/>
                <w:sz w:val="19"/>
                <w:szCs w:val="19"/>
                <w:rPrChange w:id="600" w:author="Dvořáková, Veronika" w:date="2026-01-26T14:16:00Z" w16du:dateUtc="2026-01-26T13:16:00Z">
                  <w:rPr>
                    <w:ins w:id="601" w:author="Autor"/>
                    <w:color w:val="000000"/>
                    <w:sz w:val="20"/>
                    <w:szCs w:val="20"/>
                  </w:rPr>
                </w:rPrChange>
              </w:rPr>
              <w:pPrChange w:id="602" w:author="Pečová, Renáta" w:date="2026-01-27T12:16:00Z" w16du:dateUtc="2026-01-27T11:16:00Z">
                <w:pPr/>
              </w:pPrChange>
            </w:pPr>
          </w:p>
        </w:tc>
        <w:tc>
          <w:tcPr>
            <w:tcW w:w="3424" w:type="dxa"/>
            <w:noWrap/>
            <w:vAlign w:val="center"/>
            <w:hideMark/>
          </w:tcPr>
          <w:p w14:paraId="7A442955" w14:textId="24234836" w:rsidR="00CB59EE" w:rsidRPr="007B6096" w:rsidRDefault="00CB59EE" w:rsidP="005A11BA">
            <w:pPr>
              <w:spacing w:after="120" w:line="240" w:lineRule="auto"/>
              <w:rPr>
                <w:ins w:id="603" w:author="Autor"/>
                <w:rFonts w:ascii="Arial" w:hAnsi="Arial" w:cs="Arial"/>
                <w:sz w:val="19"/>
                <w:szCs w:val="19"/>
              </w:rPr>
              <w:pPrChange w:id="604" w:author="Pečová, Renáta" w:date="2026-01-27T12:16:00Z" w16du:dateUtc="2026-01-27T11:16:00Z">
                <w:pPr/>
              </w:pPrChange>
            </w:pPr>
            <w:ins w:id="605" w:author="Dvořáková, Veronika" w:date="2026-01-19T13:31:00Z" w16du:dateUtc="2026-01-19T12:31:00Z">
              <w:r w:rsidRPr="007B6096">
                <w:rPr>
                  <w:rFonts w:ascii="Arial" w:hAnsi="Arial" w:cs="Arial"/>
                  <w:sz w:val="19"/>
                  <w:szCs w:val="19"/>
                </w:rPr>
                <w:t>Zvláštne vozidlá</w:t>
              </w:r>
            </w:ins>
          </w:p>
        </w:tc>
        <w:tc>
          <w:tcPr>
            <w:tcW w:w="1892" w:type="dxa"/>
            <w:vMerge/>
            <w:vAlign w:val="center"/>
            <w:hideMark/>
          </w:tcPr>
          <w:p w14:paraId="23F29FC3" w14:textId="28B157F8" w:rsidR="00CB59EE" w:rsidRPr="007B6096" w:rsidRDefault="00CB59EE" w:rsidP="005A11BA">
            <w:pPr>
              <w:spacing w:after="120" w:line="240" w:lineRule="auto"/>
              <w:rPr>
                <w:ins w:id="606" w:author="Autor"/>
                <w:rFonts w:ascii="Arial" w:hAnsi="Arial" w:cs="Arial"/>
                <w:sz w:val="19"/>
                <w:szCs w:val="19"/>
              </w:rPr>
              <w:pPrChange w:id="607" w:author="Pečová, Renáta" w:date="2026-01-27T12:16:00Z" w16du:dateUtc="2026-01-27T11:16:00Z">
                <w:pPr/>
              </w:pPrChange>
            </w:pPr>
          </w:p>
        </w:tc>
        <w:tc>
          <w:tcPr>
            <w:tcW w:w="2046" w:type="dxa"/>
            <w:noWrap/>
            <w:vAlign w:val="center"/>
            <w:hideMark/>
          </w:tcPr>
          <w:p w14:paraId="2DE7B550" w14:textId="1FCE4DFA" w:rsidR="00CB59EE" w:rsidRPr="007B6096" w:rsidRDefault="00CB59EE" w:rsidP="005A11BA">
            <w:pPr>
              <w:spacing w:after="120" w:line="240" w:lineRule="auto"/>
              <w:jc w:val="center"/>
              <w:rPr>
                <w:ins w:id="608" w:author="Autor"/>
                <w:rFonts w:ascii="Arial" w:hAnsi="Arial" w:cs="Arial"/>
                <w:sz w:val="19"/>
                <w:szCs w:val="19"/>
              </w:rPr>
              <w:pPrChange w:id="609" w:author="Pečová, Renáta" w:date="2026-01-27T12:16:00Z" w16du:dateUtc="2026-01-27T11:16:00Z">
                <w:pPr>
                  <w:jc w:val="center"/>
                </w:pPr>
              </w:pPrChange>
            </w:pPr>
            <w:ins w:id="610" w:author="Dvořáková, Veronika" w:date="2026-01-26T11:53:00Z" w16du:dateUtc="2026-01-26T10:53:00Z">
              <w:r w:rsidRPr="007B6096">
                <w:rPr>
                  <w:rFonts w:ascii="Arial" w:hAnsi="Arial" w:cs="Arial"/>
                  <w:sz w:val="19"/>
                  <w:szCs w:val="19"/>
                </w:rPr>
                <w:t>45</w:t>
              </w:r>
            </w:ins>
          </w:p>
        </w:tc>
      </w:tr>
      <w:tr w:rsidR="00CB59EE" w:rsidRPr="007B6096" w14:paraId="0A948685" w14:textId="77777777" w:rsidTr="005A11BA">
        <w:trPr>
          <w:trHeight w:val="284"/>
          <w:ins w:id="611" w:author="Autor"/>
        </w:trPr>
        <w:tc>
          <w:tcPr>
            <w:tcW w:w="1421" w:type="dxa"/>
            <w:vMerge/>
            <w:vAlign w:val="center"/>
            <w:hideMark/>
          </w:tcPr>
          <w:p w14:paraId="337197E6" w14:textId="77777777" w:rsidR="00CB59EE" w:rsidRPr="007B6096" w:rsidRDefault="00CB59EE" w:rsidP="005A11BA">
            <w:pPr>
              <w:spacing w:after="120" w:line="240" w:lineRule="auto"/>
              <w:rPr>
                <w:ins w:id="612" w:author="Autor"/>
                <w:rFonts w:ascii="Arial" w:hAnsi="Arial" w:cs="Arial"/>
                <w:sz w:val="19"/>
                <w:szCs w:val="19"/>
                <w:rPrChange w:id="613" w:author="Dvořáková, Veronika" w:date="2026-01-26T14:16:00Z" w16du:dateUtc="2026-01-26T13:16:00Z">
                  <w:rPr>
                    <w:ins w:id="614" w:author="Autor"/>
                    <w:color w:val="000000"/>
                    <w:sz w:val="20"/>
                    <w:szCs w:val="20"/>
                  </w:rPr>
                </w:rPrChange>
              </w:rPr>
              <w:pPrChange w:id="615" w:author="Pečová, Renáta" w:date="2026-01-27T12:16:00Z" w16du:dateUtc="2026-01-27T11:16:00Z">
                <w:pPr/>
              </w:pPrChange>
            </w:pPr>
          </w:p>
        </w:tc>
        <w:tc>
          <w:tcPr>
            <w:tcW w:w="3424" w:type="dxa"/>
            <w:noWrap/>
            <w:vAlign w:val="center"/>
            <w:hideMark/>
          </w:tcPr>
          <w:p w14:paraId="27DD2E32" w14:textId="049588EE" w:rsidR="00CB59EE" w:rsidRPr="007B6096" w:rsidRDefault="00CB59EE" w:rsidP="005A11BA">
            <w:pPr>
              <w:spacing w:after="120" w:line="240" w:lineRule="auto"/>
              <w:rPr>
                <w:ins w:id="616" w:author="Autor"/>
                <w:rFonts w:ascii="Arial" w:hAnsi="Arial" w:cs="Arial"/>
                <w:sz w:val="19"/>
                <w:szCs w:val="19"/>
              </w:rPr>
              <w:pPrChange w:id="617" w:author="Pečová, Renáta" w:date="2026-01-27T12:16:00Z" w16du:dateUtc="2026-01-27T11:16:00Z">
                <w:pPr/>
              </w:pPrChange>
            </w:pPr>
            <w:ins w:id="618" w:author="Autor">
              <w:r w:rsidRPr="007B6096">
                <w:rPr>
                  <w:rFonts w:ascii="Arial" w:hAnsi="Arial" w:cs="Arial"/>
                  <w:sz w:val="19"/>
                  <w:szCs w:val="19"/>
                  <w:rPrChange w:id="619" w:author="Dvořáková, Veronika" w:date="2026-01-26T14:16:00Z" w16du:dateUtc="2026-01-26T13:16:00Z">
                    <w:rPr>
                      <w:color w:val="000000"/>
                      <w:sz w:val="20"/>
                      <w:szCs w:val="20"/>
                    </w:rPr>
                  </w:rPrChange>
                </w:rPr>
                <w:t>Poľnohospodárske stroje</w:t>
              </w:r>
            </w:ins>
            <w:ins w:id="620" w:author="Dvořáková, Veronika" w:date="2026-01-19T13:40:00Z" w16du:dateUtc="2026-01-19T12:40:00Z">
              <w:r w:rsidRPr="007B6096">
                <w:rPr>
                  <w:rFonts w:ascii="Arial" w:hAnsi="Arial" w:cs="Arial"/>
                  <w:sz w:val="19"/>
                  <w:szCs w:val="19"/>
                </w:rPr>
                <w:t xml:space="preserve">, ktoré nie sú </w:t>
              </w:r>
            </w:ins>
            <w:ins w:id="621" w:author="Dvořáková, Veronika" w:date="2026-01-19T13:41:00Z" w16du:dateUtc="2026-01-19T12:41:00Z">
              <w:r w:rsidRPr="007B6096">
                <w:rPr>
                  <w:rFonts w:ascii="Arial" w:hAnsi="Arial" w:cs="Arial"/>
                  <w:sz w:val="19"/>
                  <w:szCs w:val="19"/>
                </w:rPr>
                <w:t xml:space="preserve">zvláštnym </w:t>
              </w:r>
            </w:ins>
            <w:ins w:id="622" w:author="Dvořáková, Veronika" w:date="2026-01-19T13:40:00Z" w16du:dateUtc="2026-01-19T12:40:00Z">
              <w:r w:rsidRPr="007B6096">
                <w:rPr>
                  <w:rFonts w:ascii="Arial" w:hAnsi="Arial" w:cs="Arial"/>
                  <w:sz w:val="19"/>
                  <w:szCs w:val="19"/>
                </w:rPr>
                <w:t>vozidlom</w:t>
              </w:r>
            </w:ins>
          </w:p>
        </w:tc>
        <w:tc>
          <w:tcPr>
            <w:tcW w:w="1892" w:type="dxa"/>
            <w:vMerge/>
            <w:vAlign w:val="center"/>
            <w:hideMark/>
          </w:tcPr>
          <w:p w14:paraId="6B41ED42" w14:textId="1E365707" w:rsidR="00CB59EE" w:rsidRPr="007B6096" w:rsidRDefault="00CB59EE" w:rsidP="005A11BA">
            <w:pPr>
              <w:spacing w:after="120" w:line="240" w:lineRule="auto"/>
              <w:rPr>
                <w:ins w:id="623" w:author="Autor"/>
                <w:rFonts w:ascii="Arial" w:hAnsi="Arial" w:cs="Arial"/>
                <w:sz w:val="19"/>
                <w:szCs w:val="19"/>
              </w:rPr>
              <w:pPrChange w:id="624" w:author="Pečová, Renáta" w:date="2026-01-27T12:16:00Z" w16du:dateUtc="2026-01-27T11:16:00Z">
                <w:pPr/>
              </w:pPrChange>
            </w:pPr>
          </w:p>
        </w:tc>
        <w:tc>
          <w:tcPr>
            <w:tcW w:w="2046" w:type="dxa"/>
            <w:noWrap/>
            <w:vAlign w:val="center"/>
            <w:hideMark/>
          </w:tcPr>
          <w:p w14:paraId="5B37E68D" w14:textId="77777777" w:rsidR="00CB59EE" w:rsidRPr="007B6096" w:rsidRDefault="00CB59EE" w:rsidP="005A11BA">
            <w:pPr>
              <w:spacing w:after="120" w:line="240" w:lineRule="auto"/>
              <w:jc w:val="center"/>
              <w:rPr>
                <w:ins w:id="625" w:author="Autor"/>
                <w:rFonts w:ascii="Arial" w:hAnsi="Arial" w:cs="Arial"/>
                <w:sz w:val="19"/>
                <w:szCs w:val="19"/>
              </w:rPr>
              <w:pPrChange w:id="626" w:author="Pečová, Renáta" w:date="2026-01-27T12:16:00Z" w16du:dateUtc="2026-01-27T11:16:00Z">
                <w:pPr>
                  <w:jc w:val="center"/>
                </w:pPr>
              </w:pPrChange>
            </w:pPr>
            <w:ins w:id="627" w:author="Autor">
              <w:r w:rsidRPr="007B6096">
                <w:rPr>
                  <w:rFonts w:ascii="Arial" w:hAnsi="Arial" w:cs="Arial"/>
                  <w:sz w:val="19"/>
                  <w:szCs w:val="19"/>
                </w:rPr>
                <w:t>45</w:t>
              </w:r>
            </w:ins>
          </w:p>
        </w:tc>
      </w:tr>
      <w:tr w:rsidR="00CB59EE" w:rsidRPr="004A317D" w14:paraId="47181FE4" w14:textId="77777777" w:rsidTr="005A11BA">
        <w:trPr>
          <w:trHeight w:val="284"/>
          <w:ins w:id="628" w:author="Autor"/>
        </w:trPr>
        <w:tc>
          <w:tcPr>
            <w:tcW w:w="1421" w:type="dxa"/>
            <w:vMerge/>
            <w:vAlign w:val="center"/>
            <w:hideMark/>
          </w:tcPr>
          <w:p w14:paraId="7EF940E1" w14:textId="77777777" w:rsidR="00CB59EE" w:rsidRPr="007B6096" w:rsidRDefault="00CB59EE" w:rsidP="005A11BA">
            <w:pPr>
              <w:spacing w:after="120" w:line="240" w:lineRule="auto"/>
              <w:rPr>
                <w:ins w:id="629" w:author="Autor"/>
                <w:rFonts w:ascii="Arial" w:hAnsi="Arial" w:cs="Arial"/>
                <w:sz w:val="19"/>
                <w:szCs w:val="19"/>
                <w:rPrChange w:id="630" w:author="Dvořáková, Veronika" w:date="2026-01-26T14:16:00Z" w16du:dateUtc="2026-01-26T13:16:00Z">
                  <w:rPr>
                    <w:ins w:id="631" w:author="Autor"/>
                    <w:color w:val="000000"/>
                    <w:sz w:val="20"/>
                    <w:szCs w:val="20"/>
                  </w:rPr>
                </w:rPrChange>
              </w:rPr>
              <w:pPrChange w:id="632" w:author="Pečová, Renáta" w:date="2026-01-27T12:16:00Z" w16du:dateUtc="2026-01-27T11:16:00Z">
                <w:pPr/>
              </w:pPrChange>
            </w:pPr>
          </w:p>
        </w:tc>
        <w:tc>
          <w:tcPr>
            <w:tcW w:w="3424" w:type="dxa"/>
            <w:vAlign w:val="center"/>
            <w:hideMark/>
          </w:tcPr>
          <w:p w14:paraId="3B3AEA28" w14:textId="088B3212" w:rsidR="00CB59EE" w:rsidRPr="007B6096" w:rsidRDefault="00CB59EE" w:rsidP="005A11BA">
            <w:pPr>
              <w:spacing w:after="120" w:line="240" w:lineRule="auto"/>
              <w:rPr>
                <w:ins w:id="633" w:author="Autor"/>
                <w:rFonts w:ascii="Arial" w:hAnsi="Arial" w:cs="Arial"/>
                <w:sz w:val="19"/>
                <w:szCs w:val="19"/>
                <w:rPrChange w:id="634" w:author="Dvořáková, Veronika" w:date="2026-01-26T14:16:00Z" w16du:dateUtc="2026-01-26T13:16:00Z">
                  <w:rPr>
                    <w:ins w:id="635" w:author="Autor"/>
                    <w:color w:val="000000"/>
                    <w:sz w:val="20"/>
                    <w:szCs w:val="20"/>
                  </w:rPr>
                </w:rPrChange>
              </w:rPr>
              <w:pPrChange w:id="636" w:author="Pečová, Renáta" w:date="2026-01-27T12:16:00Z" w16du:dateUtc="2026-01-27T11:16:00Z">
                <w:pPr/>
              </w:pPrChange>
            </w:pPr>
            <w:ins w:id="637" w:author="Autor">
              <w:r w:rsidRPr="007B6096">
                <w:rPr>
                  <w:rFonts w:ascii="Arial" w:hAnsi="Arial" w:cs="Arial"/>
                  <w:sz w:val="19"/>
                  <w:szCs w:val="19"/>
                  <w:rPrChange w:id="638" w:author="Dvořáková, Veronika" w:date="2026-01-26T14:16:00Z" w16du:dateUtc="2026-01-26T13:16:00Z">
                    <w:rPr>
                      <w:color w:val="000000"/>
                      <w:sz w:val="20"/>
                      <w:szCs w:val="20"/>
                    </w:rPr>
                  </w:rPrChange>
                </w:rPr>
                <w:t xml:space="preserve">Stavebné, potravinárske, polygrafické a iné stroje </w:t>
              </w:r>
            </w:ins>
          </w:p>
        </w:tc>
        <w:tc>
          <w:tcPr>
            <w:tcW w:w="1892" w:type="dxa"/>
            <w:vMerge/>
            <w:vAlign w:val="center"/>
            <w:hideMark/>
          </w:tcPr>
          <w:p w14:paraId="5E35C218" w14:textId="673D7F82" w:rsidR="00CB59EE" w:rsidRPr="007B6096" w:rsidRDefault="00CB59EE" w:rsidP="005A11BA">
            <w:pPr>
              <w:spacing w:after="120" w:line="240" w:lineRule="auto"/>
              <w:rPr>
                <w:ins w:id="639" w:author="Autor"/>
                <w:rFonts w:ascii="Arial" w:hAnsi="Arial" w:cs="Arial"/>
                <w:sz w:val="19"/>
                <w:szCs w:val="19"/>
                <w:rPrChange w:id="640" w:author="Dvořáková, Veronika" w:date="2026-01-26T14:16:00Z" w16du:dateUtc="2026-01-26T13:16:00Z">
                  <w:rPr>
                    <w:ins w:id="641" w:author="Autor"/>
                    <w:color w:val="000000"/>
                    <w:sz w:val="20"/>
                    <w:szCs w:val="20"/>
                  </w:rPr>
                </w:rPrChange>
              </w:rPr>
              <w:pPrChange w:id="642" w:author="Pečová, Renáta" w:date="2026-01-27T12:16:00Z" w16du:dateUtc="2026-01-27T11:16:00Z">
                <w:pPr/>
              </w:pPrChange>
            </w:pPr>
          </w:p>
        </w:tc>
        <w:tc>
          <w:tcPr>
            <w:tcW w:w="2046" w:type="dxa"/>
            <w:noWrap/>
            <w:vAlign w:val="center"/>
            <w:hideMark/>
          </w:tcPr>
          <w:p w14:paraId="4F63EA16" w14:textId="2A111CB8" w:rsidR="00CB59EE" w:rsidRPr="005A11BA" w:rsidRDefault="00CB59EE" w:rsidP="005A11BA">
            <w:pPr>
              <w:spacing w:after="120" w:line="240" w:lineRule="auto"/>
              <w:jc w:val="center"/>
              <w:rPr>
                <w:ins w:id="643" w:author="Autor"/>
                <w:rFonts w:ascii="Arial" w:hAnsi="Arial" w:cs="Arial"/>
                <w:sz w:val="19"/>
                <w:szCs w:val="19"/>
              </w:rPr>
              <w:pPrChange w:id="644" w:author="Pečová, Renáta" w:date="2026-01-27T12:16:00Z" w16du:dateUtc="2026-01-27T11:16:00Z">
                <w:pPr>
                  <w:jc w:val="center"/>
                </w:pPr>
              </w:pPrChange>
            </w:pPr>
            <w:ins w:id="645" w:author="Dvořáková, Veronika" w:date="2026-01-26T11:53:00Z" w16du:dateUtc="2026-01-26T10:53:00Z">
              <w:r w:rsidRPr="007B6096">
                <w:rPr>
                  <w:rFonts w:ascii="Arial" w:hAnsi="Arial" w:cs="Arial"/>
                  <w:sz w:val="19"/>
                  <w:szCs w:val="19"/>
                </w:rPr>
                <w:t>45</w:t>
              </w:r>
            </w:ins>
          </w:p>
        </w:tc>
      </w:tr>
    </w:tbl>
    <w:p w14:paraId="595E84A0" w14:textId="77777777" w:rsidR="00A612FA" w:rsidRPr="003E39E4" w:rsidRDefault="00A612FA" w:rsidP="00A76F9F">
      <w:pPr>
        <w:pStyle w:val="AONormal"/>
        <w:spacing w:before="120" w:after="120" w:line="240" w:lineRule="auto"/>
        <w:rPr>
          <w:ins w:id="646" w:author="Autor"/>
          <w:rFonts w:ascii="Arial" w:eastAsiaTheme="minorHAnsi" w:hAnsi="Arial" w:cs="Arial"/>
          <w:sz w:val="19"/>
          <w:szCs w:val="19"/>
          <w:lang w:val="sk-SK"/>
        </w:rPr>
      </w:pPr>
    </w:p>
    <w:p w14:paraId="10E5C67E" w14:textId="13202109" w:rsidR="00A80591" w:rsidRPr="003B5827" w:rsidDel="00D36881" w:rsidRDefault="00A80591" w:rsidP="001D0DC7">
      <w:pPr>
        <w:pStyle w:val="AONormal"/>
        <w:spacing w:before="120" w:after="120" w:line="240" w:lineRule="auto"/>
        <w:rPr>
          <w:del w:id="647" w:author="Autor"/>
          <w:rFonts w:ascii="Arial" w:eastAsiaTheme="minorHAnsi" w:hAnsi="Arial" w:cs="Arial"/>
          <w:sz w:val="19"/>
          <w:szCs w:val="19"/>
          <w:lang w:val="sk-SK"/>
        </w:rPr>
      </w:pPr>
      <w:del w:id="648" w:author="Autor">
        <w:r w:rsidRPr="003B5827" w:rsidDel="00D36881">
          <w:rPr>
            <w:rFonts w:ascii="Arial" w:eastAsiaTheme="minorHAnsi" w:hAnsi="Arial" w:cs="Arial"/>
            <w:sz w:val="19"/>
            <w:szCs w:val="19"/>
            <w:lang w:val="sk-SK"/>
          </w:rPr>
          <w:delText>Prijímateľ predkladá:</w:delText>
        </w:r>
      </w:del>
    </w:p>
    <w:p w14:paraId="59FC95FB" w14:textId="12CF5D1C" w:rsidR="00A80591" w:rsidRPr="003B5827" w:rsidDel="00D36881" w:rsidRDefault="00A80591" w:rsidP="001D0DC7">
      <w:pPr>
        <w:pStyle w:val="AONormal"/>
        <w:spacing w:before="120" w:after="120" w:line="240" w:lineRule="auto"/>
        <w:rPr>
          <w:del w:id="649" w:author="Autor"/>
          <w:rFonts w:ascii="Arial" w:eastAsiaTheme="minorHAnsi" w:hAnsi="Arial" w:cs="Arial"/>
          <w:sz w:val="19"/>
          <w:szCs w:val="19"/>
          <w:lang w:val="sk-SK"/>
        </w:rPr>
      </w:pPr>
      <w:del w:id="650" w:author="Autor">
        <w:r w:rsidRPr="003B5827" w:rsidDel="00D36881">
          <w:rPr>
            <w:rFonts w:ascii="Arial" w:eastAsiaTheme="minorHAnsi" w:hAnsi="Arial" w:cs="Arial"/>
            <w:sz w:val="19"/>
            <w:szCs w:val="19"/>
            <w:lang w:val="sk-SK"/>
          </w:rPr>
          <w:delText xml:space="preserve">dokumentáciu preukazujúcu hodnotu zálohu (originál alebo </w:delText>
        </w:r>
        <w:r w:rsidR="00FD0810" w:rsidRPr="003B5827" w:rsidDel="00D36881">
          <w:rPr>
            <w:rFonts w:ascii="Arial" w:eastAsiaTheme="minorHAnsi" w:hAnsi="Arial" w:cs="Arial"/>
            <w:sz w:val="19"/>
            <w:szCs w:val="19"/>
            <w:lang w:val="sk-SK"/>
          </w:rPr>
          <w:delText xml:space="preserve">Prijímateľom overená </w:delText>
        </w:r>
        <w:r w:rsidRPr="003B5827" w:rsidDel="00D36881">
          <w:rPr>
            <w:rFonts w:ascii="Arial" w:eastAsiaTheme="minorHAnsi" w:hAnsi="Arial" w:cs="Arial"/>
            <w:sz w:val="19"/>
            <w:szCs w:val="19"/>
            <w:lang w:val="sk-SK"/>
          </w:rPr>
          <w:delText>kópia zmluvy s dodávateľom hnuteľnej veci, ktorá je výsledkom vykonaného verejného obstarávania),</w:delText>
        </w:r>
      </w:del>
    </w:p>
    <w:p w14:paraId="4A129F97" w14:textId="13B80D8C" w:rsidR="00A80591" w:rsidRPr="003B5827" w:rsidDel="00D36881" w:rsidRDefault="00A80591" w:rsidP="001D0DC7">
      <w:pPr>
        <w:pStyle w:val="AONormal"/>
        <w:spacing w:before="120" w:after="120" w:line="240" w:lineRule="auto"/>
        <w:rPr>
          <w:del w:id="651" w:author="Autor"/>
          <w:rFonts w:ascii="Arial" w:eastAsiaTheme="minorHAnsi" w:hAnsi="Arial" w:cs="Arial"/>
          <w:sz w:val="19"/>
          <w:szCs w:val="19"/>
          <w:lang w:val="sk-SK"/>
        </w:rPr>
      </w:pPr>
      <w:del w:id="652" w:author="Autor">
        <w:r w:rsidRPr="003B5827" w:rsidDel="00D36881">
          <w:rPr>
            <w:rFonts w:ascii="Arial" w:eastAsiaTheme="minorHAnsi" w:hAnsi="Arial" w:cs="Arial"/>
            <w:sz w:val="19"/>
            <w:szCs w:val="19"/>
            <w:lang w:val="sk-SK"/>
          </w:rPr>
          <w:delText xml:space="preserve">originál alebo </w:delText>
        </w:r>
        <w:r w:rsidR="00DC0F10" w:rsidRPr="003B5827" w:rsidDel="00D36881">
          <w:rPr>
            <w:rFonts w:ascii="Arial" w:eastAsiaTheme="minorHAnsi" w:hAnsi="Arial" w:cs="Arial"/>
            <w:sz w:val="19"/>
            <w:szCs w:val="19"/>
            <w:lang w:val="sk-SK"/>
          </w:rPr>
          <w:delText xml:space="preserve">Prijímateľom overenú </w:delText>
        </w:r>
        <w:r w:rsidRPr="003B5827" w:rsidDel="00D36881">
          <w:rPr>
            <w:rFonts w:ascii="Arial" w:eastAsiaTheme="minorHAnsi" w:hAnsi="Arial" w:cs="Arial"/>
            <w:sz w:val="19"/>
            <w:szCs w:val="19"/>
            <w:lang w:val="sk-SK"/>
          </w:rPr>
          <w:delText>kópiu dodacích listov a preberacích protokolov s uvedenými výrobnými číslami/číslami karosérie,</w:delText>
        </w:r>
      </w:del>
    </w:p>
    <w:p w14:paraId="478142CA" w14:textId="468D5A1A" w:rsidR="00A80591" w:rsidRPr="003B5827" w:rsidDel="00D36881" w:rsidRDefault="00DC0F10" w:rsidP="001D0DC7">
      <w:pPr>
        <w:pStyle w:val="AONormal"/>
        <w:spacing w:before="120" w:after="120" w:line="240" w:lineRule="auto"/>
        <w:rPr>
          <w:del w:id="653" w:author="Autor"/>
          <w:rFonts w:ascii="Arial" w:eastAsiaTheme="minorHAnsi" w:hAnsi="Arial" w:cs="Arial"/>
          <w:sz w:val="19"/>
          <w:szCs w:val="19"/>
          <w:lang w:val="sk-SK"/>
        </w:rPr>
      </w:pPr>
      <w:del w:id="654" w:author="Autor">
        <w:r w:rsidRPr="003B5827" w:rsidDel="00D36881">
          <w:rPr>
            <w:rFonts w:ascii="Arial" w:eastAsiaTheme="minorHAnsi" w:hAnsi="Arial" w:cs="Arial"/>
            <w:sz w:val="19"/>
            <w:szCs w:val="19"/>
            <w:lang w:val="sk-SK"/>
          </w:rPr>
          <w:delText xml:space="preserve">originál alebo Prijímateľom overenú </w:delText>
        </w:r>
        <w:r w:rsidR="00A80591" w:rsidRPr="003B5827" w:rsidDel="00D36881">
          <w:rPr>
            <w:rFonts w:ascii="Arial" w:eastAsiaTheme="minorHAnsi" w:hAnsi="Arial" w:cs="Arial"/>
            <w:sz w:val="19"/>
            <w:szCs w:val="19"/>
            <w:lang w:val="sk-SK"/>
          </w:rPr>
          <w:delText xml:space="preserve">kópiu poistnej zmluvy na </w:delText>
        </w:r>
        <w:r w:rsidR="00DF5953" w:rsidRPr="003B5827" w:rsidDel="00D36881">
          <w:rPr>
            <w:rFonts w:ascii="Arial" w:eastAsiaTheme="minorHAnsi" w:hAnsi="Arial" w:cs="Arial"/>
            <w:sz w:val="19"/>
            <w:szCs w:val="19"/>
            <w:lang w:val="sk-SK"/>
          </w:rPr>
          <w:delText>záloh</w:delText>
        </w:r>
        <w:r w:rsidR="00A80591" w:rsidRPr="003B5827" w:rsidDel="00D36881">
          <w:rPr>
            <w:rFonts w:ascii="Arial" w:eastAsiaTheme="minorHAnsi" w:hAnsi="Arial" w:cs="Arial"/>
            <w:sz w:val="19"/>
            <w:szCs w:val="19"/>
            <w:lang w:val="sk-SK"/>
          </w:rPr>
          <w:delText xml:space="preserve"> (s poistením proti poškodeniu, zničeniu, odcudzeniu a strate),</w:delText>
        </w:r>
      </w:del>
    </w:p>
    <w:p w14:paraId="409AAB16" w14:textId="18552EEB" w:rsidR="00A80591" w:rsidRPr="003B5827" w:rsidDel="00D36881" w:rsidRDefault="00DC0F10" w:rsidP="001D0DC7">
      <w:pPr>
        <w:pStyle w:val="AONormal"/>
        <w:spacing w:before="120" w:after="120" w:line="240" w:lineRule="auto"/>
        <w:rPr>
          <w:del w:id="655" w:author="Autor"/>
          <w:rFonts w:ascii="Arial" w:eastAsiaTheme="minorHAnsi" w:hAnsi="Arial" w:cs="Arial"/>
          <w:sz w:val="19"/>
          <w:szCs w:val="19"/>
          <w:lang w:val="sk-SK"/>
        </w:rPr>
      </w:pPr>
      <w:del w:id="656" w:author="Autor">
        <w:r w:rsidRPr="003B5827" w:rsidDel="00D36881">
          <w:rPr>
            <w:rFonts w:ascii="Arial" w:eastAsiaTheme="minorHAnsi" w:hAnsi="Arial" w:cs="Arial"/>
            <w:sz w:val="19"/>
            <w:szCs w:val="19"/>
            <w:lang w:val="sk-SK"/>
          </w:rPr>
          <w:delText xml:space="preserve">originál alebo Prijímateľom overenú </w:delText>
        </w:r>
        <w:r w:rsidR="00A80591" w:rsidRPr="003B5827" w:rsidDel="00D36881">
          <w:rPr>
            <w:rFonts w:ascii="Arial" w:eastAsiaTheme="minorHAnsi" w:hAnsi="Arial" w:cs="Arial"/>
            <w:sz w:val="19"/>
            <w:szCs w:val="19"/>
            <w:lang w:val="sk-SK"/>
          </w:rPr>
          <w:delText>kópiu bankovéh</w:delText>
        </w:r>
        <w:r w:rsidR="009F70C8" w:rsidRPr="003B5827" w:rsidDel="00D36881">
          <w:rPr>
            <w:rFonts w:ascii="Arial" w:eastAsiaTheme="minorHAnsi" w:hAnsi="Arial" w:cs="Arial"/>
            <w:sz w:val="19"/>
            <w:szCs w:val="19"/>
            <w:lang w:val="sk-SK"/>
          </w:rPr>
          <w:delText>o výpisu o zaplatení poistného</w:delText>
        </w:r>
        <w:r w:rsidRPr="003B5827" w:rsidDel="00D36881">
          <w:rPr>
            <w:rFonts w:ascii="Arial" w:eastAsiaTheme="minorHAnsi" w:hAnsi="Arial" w:cs="Arial"/>
            <w:sz w:val="19"/>
            <w:szCs w:val="19"/>
            <w:lang w:val="sk-SK"/>
          </w:rPr>
          <w:delText>.</w:delText>
        </w:r>
        <w:r w:rsidR="009F70C8" w:rsidRPr="003B5827" w:rsidDel="00D36881">
          <w:rPr>
            <w:rFonts w:ascii="Arial" w:eastAsiaTheme="minorHAnsi" w:hAnsi="Arial" w:cs="Arial"/>
            <w:sz w:val="19"/>
            <w:szCs w:val="19"/>
            <w:lang w:val="sk-SK"/>
          </w:rPr>
          <w:delText xml:space="preserve"> </w:delText>
        </w:r>
      </w:del>
    </w:p>
    <w:p w14:paraId="21EEF138" w14:textId="50EBB2A1" w:rsidR="000F4778" w:rsidRPr="003B5827" w:rsidDel="004A317D" w:rsidRDefault="000F4778" w:rsidP="001D0DC7">
      <w:pPr>
        <w:pStyle w:val="AONormal"/>
        <w:spacing w:before="120" w:after="120" w:line="240" w:lineRule="auto"/>
        <w:ind w:left="-426"/>
        <w:rPr>
          <w:del w:id="657" w:author="Autor"/>
          <w:rFonts w:ascii="Arial" w:eastAsiaTheme="minorHAnsi" w:hAnsi="Arial" w:cs="Arial"/>
          <w:sz w:val="19"/>
          <w:szCs w:val="19"/>
          <w:lang w:val="sk-SK"/>
        </w:rPr>
      </w:pPr>
    </w:p>
    <w:p w14:paraId="6C99DAFC" w14:textId="3410F389" w:rsidR="00A80591" w:rsidRPr="003B5827" w:rsidRDefault="005F399E" w:rsidP="001D0DC7">
      <w:pPr>
        <w:pStyle w:val="Nadpis1"/>
        <w:numPr>
          <w:ilvl w:val="0"/>
          <w:numId w:val="2"/>
        </w:numPr>
        <w:spacing w:before="120" w:after="120" w:line="240" w:lineRule="auto"/>
        <w:ind w:left="426" w:hanging="426"/>
        <w:rPr>
          <w:rFonts w:ascii="Arial" w:hAnsi="Arial" w:cs="Arial"/>
          <w:b/>
          <w:sz w:val="22"/>
          <w:szCs w:val="22"/>
        </w:rPr>
      </w:pPr>
      <w:bookmarkStart w:id="658" w:name="_Toc203146507"/>
      <w:r w:rsidRPr="003B5827">
        <w:rPr>
          <w:rFonts w:ascii="Arial" w:hAnsi="Arial" w:cs="Arial"/>
          <w:b/>
          <w:sz w:val="22"/>
          <w:szCs w:val="22"/>
        </w:rPr>
        <w:t xml:space="preserve">Postup </w:t>
      </w:r>
      <w:r w:rsidR="00E526AA">
        <w:rPr>
          <w:rFonts w:ascii="Arial" w:hAnsi="Arial" w:cs="Arial"/>
          <w:b/>
          <w:sz w:val="22"/>
          <w:szCs w:val="22"/>
        </w:rPr>
        <w:t>p</w:t>
      </w:r>
      <w:r w:rsidRPr="003B5827">
        <w:rPr>
          <w:rFonts w:ascii="Arial" w:hAnsi="Arial" w:cs="Arial"/>
          <w:b/>
          <w:sz w:val="22"/>
          <w:szCs w:val="22"/>
        </w:rPr>
        <w:t>oskytovateľa pri zriadení záložného práva</w:t>
      </w:r>
      <w:bookmarkEnd w:id="658"/>
    </w:p>
    <w:p w14:paraId="5E762A45" w14:textId="65A8398E" w:rsidR="00F36F18" w:rsidRDefault="005F399E" w:rsidP="00A76F9F">
      <w:pPr>
        <w:pStyle w:val="Odsekzoznamu"/>
        <w:numPr>
          <w:ilvl w:val="0"/>
          <w:numId w:val="15"/>
        </w:numPr>
        <w:spacing w:before="120" w:after="120" w:line="240" w:lineRule="auto"/>
        <w:ind w:left="284" w:hanging="284"/>
        <w:contextualSpacing w:val="0"/>
        <w:jc w:val="both"/>
        <w:rPr>
          <w:ins w:id="659" w:author="Autor"/>
          <w:rFonts w:ascii="Arial" w:hAnsi="Arial" w:cs="Arial"/>
          <w:sz w:val="19"/>
          <w:szCs w:val="19"/>
        </w:rPr>
      </w:pPr>
      <w:r w:rsidRPr="003B5827">
        <w:rPr>
          <w:rFonts w:ascii="Arial" w:hAnsi="Arial" w:cs="Arial"/>
          <w:sz w:val="19"/>
          <w:szCs w:val="19"/>
        </w:rPr>
        <w:t xml:space="preserve">Po </w:t>
      </w:r>
      <w:r w:rsidR="00DC0F10" w:rsidRPr="003B5827">
        <w:rPr>
          <w:rFonts w:ascii="Arial" w:hAnsi="Arial" w:cs="Arial"/>
          <w:sz w:val="19"/>
          <w:szCs w:val="19"/>
        </w:rPr>
        <w:t xml:space="preserve">nadobudnutí účinnosti </w:t>
      </w:r>
      <w:r w:rsidRPr="003B5827">
        <w:rPr>
          <w:rFonts w:ascii="Arial" w:hAnsi="Arial" w:cs="Arial"/>
          <w:sz w:val="19"/>
          <w:szCs w:val="19"/>
        </w:rPr>
        <w:t xml:space="preserve">Zmluvy o NFP </w:t>
      </w:r>
      <w:ins w:id="660" w:author="Pečová, Renáta" w:date="2026-01-27T12:51:00Z" w16du:dateUtc="2026-01-27T11:51:00Z">
        <w:r w:rsidR="00875B6D" w:rsidRPr="003B5827">
          <w:rPr>
            <w:rFonts w:ascii="Arial" w:hAnsi="Arial" w:cs="Arial"/>
            <w:sz w:val="19"/>
            <w:szCs w:val="19"/>
          </w:rPr>
          <w:t>Poskytovateľ oznámi</w:t>
        </w:r>
        <w:r w:rsidR="00875B6D" w:rsidRPr="003B5827">
          <w:rPr>
            <w:rFonts w:ascii="Arial" w:hAnsi="Arial" w:cs="Arial"/>
            <w:sz w:val="19"/>
            <w:szCs w:val="19"/>
          </w:rPr>
          <w:t xml:space="preserve"> </w:t>
        </w:r>
      </w:ins>
      <w:r w:rsidRPr="003B5827">
        <w:rPr>
          <w:rFonts w:ascii="Arial" w:hAnsi="Arial" w:cs="Arial"/>
          <w:sz w:val="19"/>
          <w:szCs w:val="19"/>
        </w:rPr>
        <w:t xml:space="preserve">Prijímateľovi, ktorý </w:t>
      </w:r>
      <w:del w:id="661" w:author="Pečová, Renáta" w:date="2026-01-27T12:51:00Z" w16du:dateUtc="2026-01-27T11:51:00Z">
        <w:r w:rsidRPr="003B5827" w:rsidDel="00875B6D">
          <w:rPr>
            <w:rFonts w:ascii="Arial" w:hAnsi="Arial" w:cs="Arial"/>
            <w:sz w:val="19"/>
            <w:szCs w:val="19"/>
          </w:rPr>
          <w:delText xml:space="preserve">je </w:delText>
        </w:r>
        <w:r w:rsidR="0050174A" w:rsidRPr="003B5827" w:rsidDel="00875B6D">
          <w:rPr>
            <w:rFonts w:ascii="Arial" w:hAnsi="Arial" w:cs="Arial"/>
            <w:sz w:val="19"/>
            <w:szCs w:val="19"/>
          </w:rPr>
          <w:delText>povinný</w:delText>
        </w:r>
      </w:del>
      <w:ins w:id="662" w:author="Pečová, Renáta" w:date="2026-01-27T12:51:00Z" w16du:dateUtc="2026-01-27T11:51:00Z">
        <w:r w:rsidR="00875B6D">
          <w:rPr>
            <w:rFonts w:ascii="Arial" w:hAnsi="Arial" w:cs="Arial"/>
            <w:sz w:val="19"/>
            <w:szCs w:val="19"/>
          </w:rPr>
          <w:t>má povinnosť</w:t>
        </w:r>
      </w:ins>
      <w:r w:rsidR="0050174A" w:rsidRPr="003B5827">
        <w:rPr>
          <w:rFonts w:ascii="Arial" w:hAnsi="Arial" w:cs="Arial"/>
          <w:sz w:val="19"/>
          <w:szCs w:val="19"/>
        </w:rPr>
        <w:t xml:space="preserve"> </w:t>
      </w:r>
      <w:r w:rsidRPr="003B5827">
        <w:rPr>
          <w:rFonts w:ascii="Arial" w:hAnsi="Arial" w:cs="Arial"/>
          <w:sz w:val="19"/>
          <w:szCs w:val="19"/>
        </w:rPr>
        <w:t>zabezpečiť budúcu pohľadávku Poskytovat</w:t>
      </w:r>
      <w:r w:rsidR="00500EC8" w:rsidRPr="003B5827">
        <w:rPr>
          <w:rFonts w:ascii="Arial" w:hAnsi="Arial" w:cs="Arial"/>
          <w:sz w:val="19"/>
          <w:szCs w:val="19"/>
        </w:rPr>
        <w:t xml:space="preserve">eľa zo Zmluvy o NFP, </w:t>
      </w:r>
      <w:del w:id="663" w:author="Pečová, Renáta" w:date="2026-01-27T12:51:00Z" w16du:dateUtc="2026-01-27T11:51:00Z">
        <w:r w:rsidRPr="003B5827" w:rsidDel="00875B6D">
          <w:rPr>
            <w:rFonts w:ascii="Arial" w:hAnsi="Arial" w:cs="Arial"/>
            <w:sz w:val="19"/>
            <w:szCs w:val="19"/>
          </w:rPr>
          <w:delText>P</w:delText>
        </w:r>
        <w:r w:rsidR="00AE31BE" w:rsidRPr="003B5827" w:rsidDel="00875B6D">
          <w:rPr>
            <w:rFonts w:ascii="Arial" w:hAnsi="Arial" w:cs="Arial"/>
            <w:sz w:val="19"/>
            <w:szCs w:val="19"/>
          </w:rPr>
          <w:delText xml:space="preserve">oskytovateľ </w:delText>
        </w:r>
        <w:r w:rsidR="00F36F18" w:rsidRPr="003B5827" w:rsidDel="00875B6D">
          <w:rPr>
            <w:rFonts w:ascii="Arial" w:hAnsi="Arial" w:cs="Arial"/>
            <w:sz w:val="19"/>
            <w:szCs w:val="19"/>
          </w:rPr>
          <w:delText xml:space="preserve">oznámi </w:delText>
        </w:r>
      </w:del>
      <w:del w:id="664" w:author="Autor">
        <w:r w:rsidR="00DC0F10" w:rsidRPr="003B5827" w:rsidDel="00F45569">
          <w:rPr>
            <w:rFonts w:ascii="Arial" w:hAnsi="Arial" w:cs="Arial"/>
            <w:sz w:val="19"/>
            <w:szCs w:val="19"/>
          </w:rPr>
          <w:delText>P</w:delText>
        </w:r>
        <w:r w:rsidR="00F36F18" w:rsidRPr="003B5827" w:rsidDel="00F45569">
          <w:rPr>
            <w:rFonts w:ascii="Arial" w:hAnsi="Arial" w:cs="Arial"/>
            <w:sz w:val="19"/>
            <w:szCs w:val="19"/>
          </w:rPr>
          <w:delText>rijímateľovi</w:delText>
        </w:r>
      </w:del>
      <w:del w:id="665" w:author="Pečová, Renáta" w:date="2026-01-27T12:51:00Z" w16du:dateUtc="2026-01-27T11:51:00Z">
        <w:r w:rsidR="00F36F18" w:rsidRPr="003B5827" w:rsidDel="00875B6D">
          <w:rPr>
            <w:rFonts w:ascii="Arial" w:hAnsi="Arial" w:cs="Arial"/>
            <w:sz w:val="19"/>
            <w:szCs w:val="19"/>
          </w:rPr>
          <w:delText xml:space="preserve">, </w:delText>
        </w:r>
      </w:del>
      <w:r w:rsidR="00F36F18" w:rsidRPr="003B5827">
        <w:rPr>
          <w:rFonts w:ascii="Arial" w:hAnsi="Arial" w:cs="Arial"/>
          <w:sz w:val="19"/>
          <w:szCs w:val="19"/>
        </w:rPr>
        <w:t xml:space="preserve">že mu vzniká povinnosť zabezpečiť budúcu </w:t>
      </w:r>
      <w:r w:rsidR="00F36F18" w:rsidRPr="003B5827">
        <w:rPr>
          <w:rFonts w:ascii="Arial" w:hAnsi="Arial" w:cs="Arial"/>
          <w:sz w:val="19"/>
          <w:szCs w:val="19"/>
        </w:rPr>
        <w:lastRenderedPageBreak/>
        <w:t xml:space="preserve">pohľadávku </w:t>
      </w:r>
      <w:r w:rsidR="00DC0F10" w:rsidRPr="003B5827">
        <w:rPr>
          <w:rFonts w:ascii="Arial" w:hAnsi="Arial" w:cs="Arial"/>
          <w:sz w:val="19"/>
          <w:szCs w:val="19"/>
        </w:rPr>
        <w:t>P</w:t>
      </w:r>
      <w:r w:rsidR="00F36F18" w:rsidRPr="003B5827">
        <w:rPr>
          <w:rFonts w:ascii="Arial" w:hAnsi="Arial" w:cs="Arial"/>
          <w:sz w:val="19"/>
          <w:szCs w:val="19"/>
        </w:rPr>
        <w:t>oskytovateľa zo Zmluvy o</w:t>
      </w:r>
      <w:r w:rsidR="00500EC8" w:rsidRPr="003B5827">
        <w:rPr>
          <w:rFonts w:ascii="Arial" w:hAnsi="Arial" w:cs="Arial"/>
          <w:sz w:val="19"/>
          <w:szCs w:val="19"/>
        </w:rPr>
        <w:t> </w:t>
      </w:r>
      <w:r w:rsidR="00F36F18" w:rsidRPr="003B5827">
        <w:rPr>
          <w:rFonts w:ascii="Arial" w:hAnsi="Arial" w:cs="Arial"/>
          <w:sz w:val="19"/>
          <w:szCs w:val="19"/>
        </w:rPr>
        <w:t>NFP</w:t>
      </w:r>
      <w:r w:rsidR="00500EC8" w:rsidRPr="003B5827">
        <w:rPr>
          <w:rFonts w:ascii="Arial" w:hAnsi="Arial" w:cs="Arial"/>
          <w:sz w:val="19"/>
          <w:szCs w:val="19"/>
        </w:rPr>
        <w:t>.</w:t>
      </w:r>
      <w:r w:rsidRPr="003B5827">
        <w:rPr>
          <w:rFonts w:ascii="Arial" w:hAnsi="Arial" w:cs="Arial"/>
          <w:sz w:val="19"/>
          <w:szCs w:val="19"/>
        </w:rPr>
        <w:t xml:space="preserve"> </w:t>
      </w:r>
      <w:r w:rsidR="00F36F18" w:rsidRPr="003B5827">
        <w:rPr>
          <w:rFonts w:ascii="Arial" w:hAnsi="Arial" w:cs="Arial"/>
          <w:sz w:val="19"/>
          <w:szCs w:val="19"/>
        </w:rPr>
        <w:t xml:space="preserve">Súčasťou oznámenia adresovaného </w:t>
      </w:r>
      <w:del w:id="666" w:author="Autor">
        <w:r w:rsidR="00F36F18" w:rsidRPr="003B5827" w:rsidDel="00F45569">
          <w:rPr>
            <w:rFonts w:ascii="Arial" w:hAnsi="Arial" w:cs="Arial"/>
            <w:sz w:val="19"/>
            <w:szCs w:val="19"/>
          </w:rPr>
          <w:delText>p</w:delText>
        </w:r>
      </w:del>
      <w:ins w:id="667" w:author="Autor">
        <w:r w:rsidR="00F45569">
          <w:rPr>
            <w:rFonts w:ascii="Arial" w:hAnsi="Arial" w:cs="Arial"/>
            <w:sz w:val="19"/>
            <w:szCs w:val="19"/>
          </w:rPr>
          <w:t>P</w:t>
        </w:r>
      </w:ins>
      <w:r w:rsidR="00F36F18" w:rsidRPr="003B5827">
        <w:rPr>
          <w:rFonts w:ascii="Arial" w:hAnsi="Arial" w:cs="Arial"/>
          <w:sz w:val="19"/>
          <w:szCs w:val="19"/>
        </w:rPr>
        <w:t xml:space="preserve">rijímateľovi bude výzva, aby </w:t>
      </w:r>
      <w:del w:id="668" w:author="Autor">
        <w:r w:rsidR="00F36F18" w:rsidRPr="003B5827" w:rsidDel="00F45569">
          <w:rPr>
            <w:rFonts w:ascii="Arial" w:hAnsi="Arial" w:cs="Arial"/>
            <w:sz w:val="19"/>
            <w:szCs w:val="19"/>
          </w:rPr>
          <w:delText>p</w:delText>
        </w:r>
      </w:del>
      <w:ins w:id="669" w:author="Autor">
        <w:r w:rsidR="00F45569">
          <w:rPr>
            <w:rFonts w:ascii="Arial" w:hAnsi="Arial" w:cs="Arial"/>
            <w:sz w:val="19"/>
            <w:szCs w:val="19"/>
          </w:rPr>
          <w:t>P</w:t>
        </w:r>
      </w:ins>
      <w:r w:rsidR="00F36F18" w:rsidRPr="003B5827">
        <w:rPr>
          <w:rFonts w:ascii="Arial" w:hAnsi="Arial" w:cs="Arial"/>
          <w:sz w:val="19"/>
          <w:szCs w:val="19"/>
        </w:rPr>
        <w:t xml:space="preserve">rijímateľ ponúkol vhodný záloh a predložil </w:t>
      </w:r>
      <w:r w:rsidR="00AE31BE" w:rsidRPr="003B5827">
        <w:rPr>
          <w:rFonts w:ascii="Arial" w:hAnsi="Arial" w:cs="Arial"/>
          <w:sz w:val="19"/>
          <w:szCs w:val="19"/>
        </w:rPr>
        <w:t>poskytovateľovi</w:t>
      </w:r>
      <w:r w:rsidR="003F170D" w:rsidRPr="003B5827">
        <w:rPr>
          <w:rFonts w:ascii="Arial" w:hAnsi="Arial" w:cs="Arial"/>
          <w:sz w:val="19"/>
          <w:szCs w:val="19"/>
        </w:rPr>
        <w:t xml:space="preserve"> </w:t>
      </w:r>
      <w:r w:rsidR="00F36F18" w:rsidRPr="003B5827">
        <w:rPr>
          <w:rFonts w:ascii="Arial" w:hAnsi="Arial" w:cs="Arial"/>
          <w:sz w:val="19"/>
          <w:szCs w:val="19"/>
        </w:rPr>
        <w:t>všetky podklady potrebné na vypracovanie záložnej zmluvy.</w:t>
      </w:r>
    </w:p>
    <w:p w14:paraId="0B4952D5" w14:textId="3CCAAD96" w:rsidR="00552329" w:rsidRPr="003B5827" w:rsidRDefault="00696EDE" w:rsidP="00A76F9F">
      <w:pPr>
        <w:pStyle w:val="Odsekzoznamu"/>
        <w:numPr>
          <w:ilvl w:val="0"/>
          <w:numId w:val="15"/>
        </w:numPr>
        <w:spacing w:before="120" w:after="120" w:line="240" w:lineRule="auto"/>
        <w:ind w:left="284" w:hanging="284"/>
        <w:contextualSpacing w:val="0"/>
        <w:jc w:val="both"/>
        <w:rPr>
          <w:rFonts w:ascii="Arial" w:hAnsi="Arial" w:cs="Arial"/>
          <w:sz w:val="19"/>
          <w:szCs w:val="19"/>
        </w:rPr>
      </w:pPr>
      <w:r w:rsidRPr="003B5827">
        <w:rPr>
          <w:rFonts w:ascii="Arial" w:hAnsi="Arial" w:cs="Arial"/>
          <w:sz w:val="19"/>
          <w:szCs w:val="19"/>
        </w:rPr>
        <w:t xml:space="preserve">Za predpokladu, že </w:t>
      </w:r>
      <w:ins w:id="670" w:author="Autor">
        <w:r w:rsidR="00A22C08">
          <w:rPr>
            <w:rFonts w:ascii="Arial" w:hAnsi="Arial" w:cs="Arial"/>
            <w:sz w:val="19"/>
            <w:szCs w:val="19"/>
          </w:rPr>
          <w:t>Poskytovateľ akceptoval ponúkané zabezpečenie</w:t>
        </w:r>
        <w:r w:rsidR="00A22C08" w:rsidRPr="003B5827">
          <w:rPr>
            <w:rFonts w:ascii="Arial" w:hAnsi="Arial" w:cs="Arial"/>
            <w:sz w:val="19"/>
            <w:szCs w:val="19"/>
          </w:rPr>
          <w:t xml:space="preserve"> </w:t>
        </w:r>
        <w:r w:rsidR="00A22C08">
          <w:rPr>
            <w:rFonts w:ascii="Arial" w:hAnsi="Arial" w:cs="Arial"/>
            <w:sz w:val="19"/>
            <w:szCs w:val="19"/>
          </w:rPr>
          <w:t xml:space="preserve">a </w:t>
        </w:r>
      </w:ins>
      <w:r w:rsidR="00DC0F10" w:rsidRPr="003B5827">
        <w:rPr>
          <w:rFonts w:ascii="Arial" w:hAnsi="Arial" w:cs="Arial"/>
          <w:sz w:val="19"/>
          <w:szCs w:val="19"/>
        </w:rPr>
        <w:t>P</w:t>
      </w:r>
      <w:r w:rsidRPr="003B5827">
        <w:rPr>
          <w:rFonts w:ascii="Arial" w:hAnsi="Arial" w:cs="Arial"/>
          <w:sz w:val="19"/>
          <w:szCs w:val="19"/>
        </w:rPr>
        <w:t>rijímateľ doručil všetku dokumentáciu, Poskytovateľ</w:t>
      </w:r>
      <w:r w:rsidR="00552329" w:rsidRPr="003B5827">
        <w:rPr>
          <w:rFonts w:ascii="Arial" w:hAnsi="Arial" w:cs="Arial"/>
          <w:sz w:val="19"/>
          <w:szCs w:val="19"/>
        </w:rPr>
        <w:t xml:space="preserve"> pristúpi k príprave záložnej zmluvy. V opačnom prípade </w:t>
      </w:r>
      <w:del w:id="671" w:author="Autor">
        <w:r w:rsidRPr="003B5827" w:rsidDel="00A22C08">
          <w:rPr>
            <w:rFonts w:ascii="Arial" w:hAnsi="Arial" w:cs="Arial"/>
            <w:sz w:val="19"/>
            <w:szCs w:val="19"/>
          </w:rPr>
          <w:delText>p</w:delText>
        </w:r>
      </w:del>
      <w:ins w:id="672" w:author="Autor">
        <w:r w:rsidR="00A22C08">
          <w:rPr>
            <w:rFonts w:ascii="Arial" w:hAnsi="Arial" w:cs="Arial"/>
            <w:sz w:val="19"/>
            <w:szCs w:val="19"/>
          </w:rPr>
          <w:t>P</w:t>
        </w:r>
      </w:ins>
      <w:r w:rsidRPr="003B5827">
        <w:rPr>
          <w:rFonts w:ascii="Arial" w:hAnsi="Arial" w:cs="Arial"/>
          <w:sz w:val="19"/>
          <w:szCs w:val="19"/>
        </w:rPr>
        <w:t xml:space="preserve">oskytovateľ </w:t>
      </w:r>
      <w:del w:id="673" w:author="Autor">
        <w:r w:rsidRPr="003B5827" w:rsidDel="00A22C08">
          <w:rPr>
            <w:rFonts w:ascii="Arial" w:hAnsi="Arial" w:cs="Arial"/>
            <w:sz w:val="19"/>
            <w:szCs w:val="19"/>
          </w:rPr>
          <w:delText xml:space="preserve">opätovne </w:delText>
        </w:r>
      </w:del>
      <w:r w:rsidR="00552329" w:rsidRPr="003B5827">
        <w:rPr>
          <w:rFonts w:ascii="Arial" w:hAnsi="Arial" w:cs="Arial"/>
          <w:sz w:val="19"/>
          <w:szCs w:val="19"/>
        </w:rPr>
        <w:t xml:space="preserve">vyzve </w:t>
      </w:r>
      <w:del w:id="674" w:author="Autor">
        <w:r w:rsidR="00552329" w:rsidRPr="003B5827" w:rsidDel="00A22C08">
          <w:rPr>
            <w:rFonts w:ascii="Arial" w:hAnsi="Arial" w:cs="Arial"/>
            <w:sz w:val="19"/>
            <w:szCs w:val="19"/>
          </w:rPr>
          <w:delText>p</w:delText>
        </w:r>
      </w:del>
      <w:ins w:id="675" w:author="Autor">
        <w:r w:rsidR="00A22C08">
          <w:rPr>
            <w:rFonts w:ascii="Arial" w:hAnsi="Arial" w:cs="Arial"/>
            <w:sz w:val="19"/>
            <w:szCs w:val="19"/>
          </w:rPr>
          <w:t>P</w:t>
        </w:r>
      </w:ins>
      <w:r w:rsidR="00552329" w:rsidRPr="003B5827">
        <w:rPr>
          <w:rFonts w:ascii="Arial" w:hAnsi="Arial" w:cs="Arial"/>
          <w:sz w:val="19"/>
          <w:szCs w:val="19"/>
        </w:rPr>
        <w:t xml:space="preserve">rijímateľa na </w:t>
      </w:r>
      <w:r w:rsidRPr="003B5827">
        <w:rPr>
          <w:rFonts w:ascii="Arial" w:hAnsi="Arial" w:cs="Arial"/>
          <w:sz w:val="19"/>
          <w:szCs w:val="19"/>
        </w:rPr>
        <w:t xml:space="preserve">doplnenie dokumentácie, resp. </w:t>
      </w:r>
      <w:r w:rsidR="00552329" w:rsidRPr="003B5827">
        <w:rPr>
          <w:rFonts w:ascii="Arial" w:hAnsi="Arial" w:cs="Arial"/>
          <w:sz w:val="19"/>
          <w:szCs w:val="19"/>
        </w:rPr>
        <w:t xml:space="preserve">predloženie iného vhodného návrhu na zabezpečenie pohľadávky </w:t>
      </w:r>
      <w:r w:rsidR="00DC0F10" w:rsidRPr="003B5827">
        <w:rPr>
          <w:rFonts w:ascii="Arial" w:hAnsi="Arial" w:cs="Arial"/>
          <w:sz w:val="19"/>
          <w:szCs w:val="19"/>
        </w:rPr>
        <w:t>P</w:t>
      </w:r>
      <w:r w:rsidR="00552329" w:rsidRPr="003B5827">
        <w:rPr>
          <w:rFonts w:ascii="Arial" w:hAnsi="Arial" w:cs="Arial"/>
          <w:sz w:val="19"/>
          <w:szCs w:val="19"/>
        </w:rPr>
        <w:t xml:space="preserve">oskytovateľa. </w:t>
      </w:r>
    </w:p>
    <w:p w14:paraId="76407E4B" w14:textId="4B247DFB" w:rsidR="00F36F18" w:rsidRPr="003B5827" w:rsidRDefault="00F36F18" w:rsidP="00A76F9F">
      <w:pPr>
        <w:pStyle w:val="Odsekzoznamu"/>
        <w:numPr>
          <w:ilvl w:val="0"/>
          <w:numId w:val="15"/>
        </w:numPr>
        <w:spacing w:before="120" w:after="120" w:line="240" w:lineRule="auto"/>
        <w:ind w:left="284" w:hanging="284"/>
        <w:contextualSpacing w:val="0"/>
        <w:jc w:val="both"/>
        <w:rPr>
          <w:rFonts w:ascii="Arial" w:hAnsi="Arial" w:cs="Arial"/>
          <w:sz w:val="19"/>
          <w:szCs w:val="19"/>
        </w:rPr>
      </w:pPr>
      <w:r w:rsidRPr="003B5827">
        <w:rPr>
          <w:rFonts w:ascii="Arial" w:hAnsi="Arial" w:cs="Arial"/>
          <w:sz w:val="19"/>
          <w:szCs w:val="19"/>
        </w:rPr>
        <w:t xml:space="preserve">Na </w:t>
      </w:r>
      <w:r w:rsidR="00470D32" w:rsidRPr="003B5827">
        <w:rPr>
          <w:rFonts w:ascii="Arial" w:hAnsi="Arial" w:cs="Arial"/>
          <w:sz w:val="19"/>
          <w:szCs w:val="19"/>
        </w:rPr>
        <w:t xml:space="preserve">komunikáciu a doručovanie </w:t>
      </w:r>
      <w:r w:rsidRPr="003B5827">
        <w:rPr>
          <w:rFonts w:ascii="Arial" w:hAnsi="Arial" w:cs="Arial"/>
          <w:sz w:val="19"/>
          <w:szCs w:val="19"/>
        </w:rPr>
        <w:t xml:space="preserve">podľa </w:t>
      </w:r>
      <w:r w:rsidR="00470D32" w:rsidRPr="003B5827">
        <w:rPr>
          <w:rFonts w:ascii="Arial" w:hAnsi="Arial" w:cs="Arial"/>
          <w:sz w:val="19"/>
          <w:szCs w:val="19"/>
        </w:rPr>
        <w:t>ods. 1 a 2.tohto článku</w:t>
      </w:r>
      <w:r w:rsidRPr="003B5827">
        <w:rPr>
          <w:rFonts w:ascii="Arial" w:hAnsi="Arial" w:cs="Arial"/>
          <w:sz w:val="19"/>
          <w:szCs w:val="19"/>
        </w:rPr>
        <w:t xml:space="preserve"> sa použijú primerane ustanovenia Zmluvy o NFP o komunikácii zmluvných strán a doručovaní.</w:t>
      </w:r>
    </w:p>
    <w:p w14:paraId="3D626312" w14:textId="616D9456" w:rsidR="009F70C8" w:rsidRPr="00A22C08" w:rsidRDefault="009F70C8" w:rsidP="00A76F9F">
      <w:pPr>
        <w:pStyle w:val="Odsekzoznamu"/>
        <w:numPr>
          <w:ilvl w:val="0"/>
          <w:numId w:val="15"/>
        </w:numPr>
        <w:spacing w:before="120" w:after="120" w:line="240" w:lineRule="auto"/>
        <w:ind w:left="284" w:hanging="284"/>
        <w:contextualSpacing w:val="0"/>
        <w:jc w:val="both"/>
        <w:rPr>
          <w:ins w:id="676" w:author="Autor"/>
          <w:rFonts w:ascii="Arial" w:hAnsi="Arial" w:cs="Arial"/>
          <w:sz w:val="19"/>
          <w:szCs w:val="19"/>
        </w:rPr>
      </w:pPr>
      <w:r w:rsidRPr="003B5827">
        <w:rPr>
          <w:rFonts w:ascii="Arial" w:hAnsi="Arial" w:cs="Arial"/>
          <w:sz w:val="19"/>
          <w:szCs w:val="19"/>
        </w:rPr>
        <w:t xml:space="preserve">Ak bude Prijímateľ zabezpečovať budúcu pohľadávku Poskytovateľa zálohom, ktorého je vlastníkom, </w:t>
      </w:r>
      <w:r w:rsidR="00DC0F10" w:rsidRPr="003B5827">
        <w:rPr>
          <w:rFonts w:ascii="Arial" w:hAnsi="Arial" w:cs="Arial"/>
          <w:sz w:val="19"/>
          <w:szCs w:val="19"/>
        </w:rPr>
        <w:t>Z</w:t>
      </w:r>
      <w:r w:rsidRPr="003B5827">
        <w:rPr>
          <w:rFonts w:ascii="Arial" w:hAnsi="Arial" w:cs="Arial"/>
          <w:sz w:val="19"/>
          <w:szCs w:val="19"/>
        </w:rPr>
        <w:t xml:space="preserve">mluva o zriadení záložného práva sa uzatvorí medzi Poskytovateľom ako záložným veriteľom a Prijímateľom ako záložcom (dvojstranná záložná zmluva). Ak bude Prijímateľ zabezpečovať budúcu pohľadávku </w:t>
      </w:r>
      <w:r w:rsidRPr="00A22C08">
        <w:rPr>
          <w:rFonts w:ascii="Arial" w:hAnsi="Arial" w:cs="Arial"/>
          <w:sz w:val="19"/>
          <w:szCs w:val="19"/>
        </w:rPr>
        <w:t>Poskytovateľa zálohom, ktorého vlastníkom je tretia osoba (iná osoba ako Prijímateľ), zmluva o zriadení záložného práva sa uzatvorí medzi Poskytovateľom ako záložným veriteľom, treťou osobou, ktorá je vlastníkom zálohu, ako záložcom a Prijímateľom ako záložným dlžníkom (trojstranná záložná zmluva).</w:t>
      </w:r>
    </w:p>
    <w:p w14:paraId="60124D85" w14:textId="578C0738" w:rsidR="00CA68BE" w:rsidRPr="00953E1B" w:rsidRDefault="00CA68BE" w:rsidP="00A76F9F">
      <w:pPr>
        <w:pStyle w:val="Odsekzoznamu"/>
        <w:numPr>
          <w:ilvl w:val="0"/>
          <w:numId w:val="15"/>
        </w:numPr>
        <w:spacing w:before="120" w:after="120" w:line="240" w:lineRule="auto"/>
        <w:ind w:left="284" w:hanging="284"/>
        <w:contextualSpacing w:val="0"/>
        <w:jc w:val="both"/>
        <w:rPr>
          <w:rFonts w:ascii="Arial" w:hAnsi="Arial" w:cs="Arial"/>
          <w:sz w:val="19"/>
          <w:szCs w:val="19"/>
        </w:rPr>
      </w:pPr>
      <w:r w:rsidRPr="00A22C08">
        <w:rPr>
          <w:rFonts w:ascii="Arial" w:hAnsi="Arial" w:cs="Arial"/>
          <w:sz w:val="19"/>
          <w:szCs w:val="19"/>
        </w:rPr>
        <w:t>Návrh záložnej zmluvy v určenom počte vyhotovení Poskytovateľ zaš</w:t>
      </w:r>
      <w:r w:rsidR="00500EC8" w:rsidRPr="00A22C08">
        <w:rPr>
          <w:rFonts w:ascii="Arial" w:hAnsi="Arial" w:cs="Arial"/>
          <w:sz w:val="19"/>
          <w:szCs w:val="19"/>
        </w:rPr>
        <w:t xml:space="preserve">le </w:t>
      </w:r>
      <w:r w:rsidR="00DC0F10" w:rsidRPr="00A22C08">
        <w:rPr>
          <w:rFonts w:ascii="Arial" w:hAnsi="Arial" w:cs="Arial"/>
          <w:sz w:val="19"/>
          <w:szCs w:val="19"/>
        </w:rPr>
        <w:t>P</w:t>
      </w:r>
      <w:r w:rsidR="00500EC8" w:rsidRPr="00A22C08">
        <w:rPr>
          <w:rFonts w:ascii="Arial" w:hAnsi="Arial" w:cs="Arial"/>
          <w:sz w:val="19"/>
          <w:szCs w:val="19"/>
        </w:rPr>
        <w:t>rijímateľovi. Prijímateľ po</w:t>
      </w:r>
      <w:r w:rsidRPr="00A22C08">
        <w:rPr>
          <w:rFonts w:ascii="Arial" w:hAnsi="Arial" w:cs="Arial"/>
          <w:sz w:val="19"/>
          <w:szCs w:val="19"/>
        </w:rPr>
        <w:t xml:space="preserve"> podpise záložnej zmluvy zašle </w:t>
      </w:r>
      <w:r w:rsidR="00DC0F10" w:rsidRPr="00A22C08">
        <w:rPr>
          <w:rFonts w:ascii="Arial" w:hAnsi="Arial" w:cs="Arial"/>
          <w:sz w:val="19"/>
          <w:szCs w:val="19"/>
        </w:rPr>
        <w:t>P</w:t>
      </w:r>
      <w:r w:rsidRPr="00A22C08">
        <w:rPr>
          <w:rFonts w:ascii="Arial" w:hAnsi="Arial" w:cs="Arial"/>
          <w:sz w:val="19"/>
          <w:szCs w:val="19"/>
        </w:rPr>
        <w:t xml:space="preserve">oskytovateľovi </w:t>
      </w:r>
      <w:ins w:id="677" w:author="Autor">
        <w:r w:rsidR="00A22C08" w:rsidRPr="00A22C08">
          <w:rPr>
            <w:rFonts w:ascii="Arial" w:hAnsi="Arial" w:cs="Arial"/>
            <w:sz w:val="19"/>
            <w:szCs w:val="19"/>
          </w:rPr>
          <w:t xml:space="preserve">záložnú zmluvu </w:t>
        </w:r>
      </w:ins>
      <w:r w:rsidRPr="00A22C08">
        <w:rPr>
          <w:rFonts w:ascii="Arial" w:hAnsi="Arial" w:cs="Arial"/>
          <w:sz w:val="19"/>
          <w:szCs w:val="19"/>
        </w:rPr>
        <w:t>v určenom počte vyhotovení späť</w:t>
      </w:r>
      <w:ins w:id="678" w:author="Autor">
        <w:r w:rsidR="00A22C08" w:rsidRPr="00A22C08">
          <w:rPr>
            <w:rFonts w:ascii="Arial" w:hAnsi="Arial" w:cs="Arial"/>
            <w:sz w:val="19"/>
            <w:szCs w:val="19"/>
          </w:rPr>
          <w:t xml:space="preserve">. </w:t>
        </w:r>
      </w:ins>
      <w:del w:id="679" w:author="Autor">
        <w:r w:rsidRPr="00A22C08" w:rsidDel="00A22C08">
          <w:rPr>
            <w:rFonts w:ascii="Arial" w:hAnsi="Arial" w:cs="Arial"/>
            <w:sz w:val="19"/>
            <w:szCs w:val="19"/>
          </w:rPr>
          <w:delText xml:space="preserve"> a </w:delText>
        </w:r>
        <w:r w:rsidR="00DC0F10" w:rsidRPr="00A22C08" w:rsidDel="00A22C08">
          <w:rPr>
            <w:rFonts w:ascii="Arial" w:hAnsi="Arial" w:cs="Arial"/>
            <w:sz w:val="19"/>
            <w:szCs w:val="19"/>
          </w:rPr>
          <w:delText>P</w:delText>
        </w:r>
        <w:r w:rsidRPr="00A22C08" w:rsidDel="00A22C08">
          <w:rPr>
            <w:rFonts w:ascii="Arial" w:hAnsi="Arial" w:cs="Arial"/>
            <w:sz w:val="19"/>
            <w:szCs w:val="19"/>
          </w:rPr>
          <w:delText>oskytovateľ zabezpečí jej zverejnenie v CRZ.</w:delText>
        </w:r>
      </w:del>
      <w:bookmarkStart w:id="680" w:name="_Hlk212708868"/>
      <w:ins w:id="681" w:author="Autor">
        <w:del w:id="682" w:author="Autor">
          <w:r w:rsidR="005D39C1" w:rsidRPr="00A22C08" w:rsidDel="00A22C08">
            <w:rPr>
              <w:rFonts w:ascii="Arial" w:hAnsi="Arial" w:cs="Arial"/>
              <w:sz w:val="19"/>
              <w:szCs w:val="19"/>
            </w:rPr>
            <w:delText xml:space="preserve"> </w:delText>
          </w:r>
        </w:del>
        <w:r w:rsidR="005D39C1" w:rsidRPr="00A22C08">
          <w:rPr>
            <w:rFonts w:ascii="Arial" w:hAnsi="Arial" w:cs="Arial"/>
            <w:sz w:val="19"/>
            <w:szCs w:val="19"/>
          </w:rPr>
          <w:t>Dohoda Zmluvných strán k počtu listinných rovnopisov sa neuplatní v prípade, ak k uzavretiu Záložnej zmluvy (resp. dodatku k nej) dochádza elektronicky s použitím kvalifikovaného elektronického podpisu vyhotoveného s použitím mandátneho certifikátu, V takom prípade každá Zmluvná strana bude disponovať jedným rovnopisom v elektronickej podobe</w:t>
        </w:r>
        <w:bookmarkEnd w:id="680"/>
        <w:r w:rsidR="005D39C1" w:rsidRPr="00A22C08">
          <w:rPr>
            <w:rFonts w:ascii="Arial" w:hAnsi="Arial" w:cs="Arial"/>
            <w:sz w:val="19"/>
            <w:szCs w:val="19"/>
          </w:rPr>
          <w:t xml:space="preserve">. </w:t>
        </w:r>
        <w:r w:rsidR="00A22C08" w:rsidRPr="00A22C08">
          <w:rPr>
            <w:rFonts w:ascii="Arial" w:hAnsi="Arial" w:cs="Arial"/>
            <w:sz w:val="19"/>
            <w:szCs w:val="19"/>
          </w:rPr>
          <w:t xml:space="preserve">Poskytovateľ zabezpečí zverejnenie záložnej zmluvy v CRZ. </w:t>
        </w:r>
      </w:ins>
      <w:r w:rsidRPr="00A22C08">
        <w:rPr>
          <w:rFonts w:ascii="Arial" w:hAnsi="Arial" w:cs="Arial"/>
          <w:sz w:val="19"/>
          <w:szCs w:val="19"/>
        </w:rPr>
        <w:t xml:space="preserve">Po zverejnení záložnej zmluvy v CRZ </w:t>
      </w:r>
      <w:ins w:id="683" w:author="Autor">
        <w:r w:rsidR="00386312" w:rsidRPr="00A22C08">
          <w:rPr>
            <w:rFonts w:ascii="Arial" w:hAnsi="Arial" w:cs="Arial"/>
            <w:sz w:val="19"/>
            <w:szCs w:val="19"/>
          </w:rPr>
          <w:t>Prijímateľ zabezpečí registráciu záložného práva v príslušnom registri (v katastri nehnuteľností, resp. v Notárskom centrálnom registri záložných práv).</w:t>
        </w:r>
      </w:ins>
      <w:del w:id="684" w:author="Autor">
        <w:r w:rsidRPr="00A22C08" w:rsidDel="00386312">
          <w:rPr>
            <w:rFonts w:ascii="Arial" w:hAnsi="Arial" w:cs="Arial"/>
            <w:sz w:val="19"/>
            <w:szCs w:val="19"/>
          </w:rPr>
          <w:delText>poskytne Poskytovateľ Prijímateľovi potrebný počet vyhotovení zmluvy za účelom jej registrácie v príslušnom registri ako nevyhnutného predpokladu na vznik záložného práva.</w:delText>
        </w:r>
      </w:del>
      <w:r w:rsidRPr="00A22C08">
        <w:rPr>
          <w:rFonts w:ascii="Arial" w:hAnsi="Arial" w:cs="Arial"/>
          <w:sz w:val="19"/>
          <w:szCs w:val="19"/>
        </w:rPr>
        <w:t xml:space="preserve"> </w:t>
      </w:r>
      <w:r w:rsidRPr="002056BB">
        <w:rPr>
          <w:rFonts w:ascii="Arial" w:hAnsi="Arial" w:cs="Arial"/>
          <w:sz w:val="19"/>
          <w:szCs w:val="19"/>
        </w:rPr>
        <w:t>Akékoľvek náklady spojené so vznikom záložného práva, vrátane správnych poplatkov s tým spojených, znáša v plnom rozsahu Prijímateľ resp. záložca</w:t>
      </w:r>
      <w:ins w:id="685" w:author="Autor">
        <w:r w:rsidR="005D39C1" w:rsidRPr="002056BB">
          <w:rPr>
            <w:rFonts w:ascii="Arial" w:hAnsi="Arial" w:cs="Arial"/>
            <w:sz w:val="19"/>
            <w:szCs w:val="19"/>
          </w:rPr>
          <w:t>, ak je osobou odlišnou od osoby p</w:t>
        </w:r>
        <w:r w:rsidR="0099461F" w:rsidRPr="002056BB">
          <w:rPr>
            <w:rFonts w:ascii="Arial" w:hAnsi="Arial" w:cs="Arial"/>
            <w:sz w:val="19"/>
            <w:szCs w:val="19"/>
          </w:rPr>
          <w:t>rijímateľa.</w:t>
        </w:r>
      </w:ins>
    </w:p>
    <w:p w14:paraId="38B486C9" w14:textId="343FC1B9" w:rsidR="00C534AD" w:rsidRDefault="00386312" w:rsidP="00C534AD">
      <w:pPr>
        <w:pStyle w:val="Odsekzoznamu"/>
        <w:numPr>
          <w:ilvl w:val="0"/>
          <w:numId w:val="15"/>
        </w:numPr>
        <w:spacing w:after="120" w:line="240" w:lineRule="auto"/>
        <w:ind w:left="284" w:hanging="284"/>
        <w:contextualSpacing w:val="0"/>
        <w:jc w:val="both"/>
        <w:rPr>
          <w:ins w:id="686" w:author="Autor"/>
          <w:rFonts w:ascii="Arial" w:hAnsi="Arial" w:cs="Arial"/>
          <w:sz w:val="19"/>
          <w:szCs w:val="19"/>
        </w:rPr>
      </w:pPr>
      <w:ins w:id="687" w:author="Autor">
        <w:r w:rsidRPr="002056BB">
          <w:rPr>
            <w:rFonts w:ascii="Arial" w:hAnsi="Arial" w:cs="Arial"/>
            <w:sz w:val="19"/>
            <w:szCs w:val="19"/>
          </w:rPr>
          <w:t>Prijímateľ je povinný predložiť výpis z Notárskeho centrálneho registra záložných práv</w:t>
        </w:r>
        <w:r w:rsidR="0099461F" w:rsidRPr="002056BB">
          <w:rPr>
            <w:rFonts w:ascii="Arial" w:hAnsi="Arial" w:cs="Arial"/>
            <w:sz w:val="19"/>
            <w:szCs w:val="19"/>
          </w:rPr>
          <w:t xml:space="preserve">, </w:t>
        </w:r>
        <w:r w:rsidRPr="002056BB">
          <w:rPr>
            <w:rFonts w:ascii="Arial" w:hAnsi="Arial" w:cs="Arial"/>
            <w:sz w:val="19"/>
            <w:szCs w:val="19"/>
          </w:rPr>
          <w:t>pokiaľ ide o registráciu záložného práva k</w:t>
        </w:r>
        <w:r w:rsidR="002056BB" w:rsidRPr="002056BB">
          <w:rPr>
            <w:rFonts w:ascii="Arial" w:hAnsi="Arial" w:cs="Arial"/>
            <w:sz w:val="19"/>
            <w:szCs w:val="19"/>
          </w:rPr>
          <w:t xml:space="preserve"> nehnuteľnosti, ktorá sa nezapisuje do katastra nehnuteľností alebo k </w:t>
        </w:r>
        <w:r w:rsidRPr="002056BB">
          <w:rPr>
            <w:rFonts w:ascii="Arial" w:hAnsi="Arial" w:cs="Arial"/>
            <w:sz w:val="19"/>
            <w:szCs w:val="19"/>
          </w:rPr>
          <w:t>hnuteľnej veci. Pokiaľ ide o registráciu záložného práva k</w:t>
        </w:r>
        <w:r w:rsidR="002056BB" w:rsidRPr="002056BB">
          <w:rPr>
            <w:rFonts w:ascii="Arial" w:hAnsi="Arial" w:cs="Arial"/>
            <w:sz w:val="19"/>
            <w:szCs w:val="19"/>
          </w:rPr>
          <w:t> </w:t>
        </w:r>
        <w:r w:rsidRPr="002056BB">
          <w:rPr>
            <w:rFonts w:ascii="Arial" w:hAnsi="Arial" w:cs="Arial"/>
            <w:sz w:val="19"/>
            <w:szCs w:val="19"/>
          </w:rPr>
          <w:t>nehnuteľnostiam</w:t>
        </w:r>
        <w:r w:rsidR="002056BB" w:rsidRPr="002056BB">
          <w:rPr>
            <w:rFonts w:ascii="Arial" w:hAnsi="Arial" w:cs="Arial"/>
            <w:sz w:val="19"/>
            <w:szCs w:val="19"/>
          </w:rPr>
          <w:t>, ktoré sa zapisujú do katastra nehnuteľností</w:t>
        </w:r>
        <w:r w:rsidRPr="002056BB">
          <w:rPr>
            <w:rFonts w:ascii="Arial" w:hAnsi="Arial" w:cs="Arial"/>
            <w:sz w:val="19"/>
            <w:szCs w:val="19"/>
          </w:rPr>
          <w:t xml:space="preserve">, </w:t>
        </w:r>
        <w:r w:rsidR="00A76F9F" w:rsidRPr="002056BB">
          <w:rPr>
            <w:rFonts w:ascii="Arial" w:hAnsi="Arial" w:cs="Arial"/>
            <w:sz w:val="19"/>
            <w:szCs w:val="19"/>
          </w:rPr>
          <w:t>P</w:t>
        </w:r>
        <w:r w:rsidRPr="002056BB">
          <w:rPr>
            <w:rFonts w:ascii="Arial" w:hAnsi="Arial" w:cs="Arial"/>
            <w:sz w:val="19"/>
            <w:szCs w:val="19"/>
          </w:rPr>
          <w:t xml:space="preserve">oskytovateľ po doručení rozhodnutia o povolení vkladu záložného práva do katastra nehnuteľností overí správnosť zapísaných údajov v tomto rozhodnutí, ako aj prostredníctvom informačného systému katastra nehnuteľností. </w:t>
        </w:r>
      </w:ins>
    </w:p>
    <w:p w14:paraId="7BDF4E2C" w14:textId="4E2BA497" w:rsidR="00C534AD" w:rsidRPr="00953E1B" w:rsidRDefault="00386312" w:rsidP="00953E1B">
      <w:pPr>
        <w:pStyle w:val="Odsekzoznamu"/>
        <w:numPr>
          <w:ilvl w:val="0"/>
          <w:numId w:val="15"/>
        </w:numPr>
        <w:spacing w:after="120" w:line="240" w:lineRule="auto"/>
        <w:ind w:left="284" w:hanging="284"/>
        <w:contextualSpacing w:val="0"/>
        <w:jc w:val="both"/>
        <w:rPr>
          <w:ins w:id="688" w:author="Autor"/>
          <w:rFonts w:ascii="Arial" w:hAnsi="Arial" w:cs="Arial"/>
          <w:sz w:val="19"/>
          <w:szCs w:val="19"/>
        </w:rPr>
      </w:pPr>
      <w:ins w:id="689" w:author="Autor">
        <w:r w:rsidRPr="00953E1B">
          <w:rPr>
            <w:rFonts w:ascii="Arial" w:hAnsi="Arial" w:cs="Arial"/>
            <w:sz w:val="19"/>
            <w:szCs w:val="19"/>
          </w:rPr>
          <w:t xml:space="preserve">Prijímateľ je povinný </w:t>
        </w:r>
        <w:bookmarkStart w:id="690" w:name="_Hlk213403242"/>
        <w:r w:rsidRPr="00953E1B">
          <w:rPr>
            <w:rFonts w:ascii="Arial" w:hAnsi="Arial" w:cs="Arial"/>
            <w:sz w:val="19"/>
            <w:szCs w:val="19"/>
          </w:rPr>
          <w:t xml:space="preserve">bezodkladne po vzniku záložného práva </w:t>
        </w:r>
        <w:bookmarkEnd w:id="690"/>
        <w:r w:rsidRPr="00953E1B">
          <w:rPr>
            <w:rFonts w:ascii="Arial" w:hAnsi="Arial" w:cs="Arial"/>
            <w:sz w:val="19"/>
            <w:szCs w:val="19"/>
          </w:rPr>
          <w:t>oznámiť poisťovateľovi vznik záložného práva v zmysle § 151mc ods. 2 Občianskeho zákonníka</w:t>
        </w:r>
        <w:r w:rsidR="00C534AD">
          <w:rPr>
            <w:rFonts w:ascii="Arial" w:hAnsi="Arial" w:cs="Arial"/>
            <w:sz w:val="19"/>
            <w:szCs w:val="19"/>
          </w:rPr>
          <w:t xml:space="preserve">. </w:t>
        </w:r>
        <w:r w:rsidRPr="00953E1B">
          <w:rPr>
            <w:rFonts w:ascii="Arial" w:hAnsi="Arial" w:cs="Arial"/>
            <w:sz w:val="19"/>
            <w:szCs w:val="19"/>
          </w:rPr>
          <w:t xml:space="preserve">Prijímateľ je takisto povinný zabezpečiť vinkulovanie poistného plnenia z poistenia zálohu v prospech </w:t>
        </w:r>
        <w:r w:rsidR="00A76F9F" w:rsidRPr="00953E1B">
          <w:rPr>
            <w:rFonts w:ascii="Arial" w:hAnsi="Arial" w:cs="Arial"/>
            <w:sz w:val="19"/>
            <w:szCs w:val="19"/>
          </w:rPr>
          <w:t>P</w:t>
        </w:r>
        <w:r w:rsidRPr="00953E1B">
          <w:rPr>
            <w:rFonts w:ascii="Arial" w:hAnsi="Arial" w:cs="Arial"/>
            <w:sz w:val="19"/>
            <w:szCs w:val="19"/>
          </w:rPr>
          <w:t xml:space="preserve">oskytovateľa po celú dobu trvania poistnej zmluvy. </w:t>
        </w:r>
        <w:r w:rsidR="00C534AD">
          <w:rPr>
            <w:rFonts w:ascii="Arial" w:hAnsi="Arial" w:cs="Arial"/>
            <w:sz w:val="19"/>
            <w:szCs w:val="19"/>
          </w:rPr>
          <w:t>Prijímateľ oznámi vznik záložného práva poisťovateľovi a zabezpečí vinkuláciu poistného plnenia z poistenia zálohu na základe vzoru žiadosti, ktorá je uvedená v Prílohe č. 4.16.2.d_</w:t>
        </w:r>
        <w:r w:rsidR="00C534AD" w:rsidRPr="00953E1B">
          <w:rPr>
            <w:rFonts w:ascii="Arial" w:hAnsi="Arial" w:cs="Arial"/>
            <w:i/>
            <w:iCs/>
            <w:sz w:val="19"/>
            <w:szCs w:val="19"/>
          </w:rPr>
          <w:t>Oznámenie o vzniku záložného práva a žiadosť o vinkuláciu poistného plnenia</w:t>
        </w:r>
        <w:r w:rsidR="00C534AD">
          <w:rPr>
            <w:rFonts w:ascii="Arial" w:hAnsi="Arial" w:cs="Arial"/>
            <w:i/>
            <w:iCs/>
            <w:sz w:val="19"/>
            <w:szCs w:val="19"/>
          </w:rPr>
          <w:t xml:space="preserve"> </w:t>
        </w:r>
        <w:r w:rsidR="00C534AD" w:rsidRPr="00953E1B">
          <w:rPr>
            <w:rFonts w:ascii="Arial" w:hAnsi="Arial" w:cs="Arial"/>
            <w:sz w:val="19"/>
            <w:szCs w:val="19"/>
          </w:rPr>
          <w:t>(ďalej len „Príloha č. 4.16.2.d“).</w:t>
        </w:r>
        <w:r w:rsidR="00C534AD">
          <w:rPr>
            <w:rFonts w:ascii="Arial" w:hAnsi="Arial" w:cs="Arial"/>
            <w:i/>
            <w:iCs/>
            <w:sz w:val="19"/>
            <w:szCs w:val="19"/>
          </w:rPr>
          <w:t xml:space="preserve"> </w:t>
        </w:r>
        <w:r w:rsidR="00C534AD" w:rsidRPr="00953E1B">
          <w:rPr>
            <w:rFonts w:ascii="Arial" w:hAnsi="Arial" w:cs="Arial"/>
            <w:sz w:val="19"/>
            <w:szCs w:val="19"/>
          </w:rPr>
          <w:t xml:space="preserve">Prijímateľ </w:t>
        </w:r>
        <w:r w:rsidR="00C534AD">
          <w:rPr>
            <w:rFonts w:ascii="Arial" w:hAnsi="Arial" w:cs="Arial"/>
            <w:sz w:val="19"/>
            <w:szCs w:val="19"/>
          </w:rPr>
          <w:t xml:space="preserve">predloží poskytovateľovi potvrdenie príslušnej poisťovne o </w:t>
        </w:r>
        <w:r w:rsidR="00C534AD" w:rsidRPr="00953E1B">
          <w:rPr>
            <w:rFonts w:ascii="Arial" w:hAnsi="Arial" w:cs="Arial"/>
            <w:sz w:val="19"/>
            <w:szCs w:val="19"/>
          </w:rPr>
          <w:t>vinkuláci</w:t>
        </w:r>
        <w:r w:rsidR="00C534AD">
          <w:rPr>
            <w:rFonts w:ascii="Arial" w:hAnsi="Arial" w:cs="Arial"/>
            <w:sz w:val="19"/>
            <w:szCs w:val="19"/>
          </w:rPr>
          <w:t>i</w:t>
        </w:r>
        <w:r w:rsidR="00C534AD" w:rsidRPr="00953E1B">
          <w:rPr>
            <w:rFonts w:ascii="Arial" w:hAnsi="Arial" w:cs="Arial"/>
            <w:sz w:val="19"/>
            <w:szCs w:val="19"/>
          </w:rPr>
          <w:t xml:space="preserve"> </w:t>
        </w:r>
        <w:r w:rsidR="00C534AD">
          <w:rPr>
            <w:rFonts w:ascii="Arial" w:hAnsi="Arial" w:cs="Arial"/>
            <w:sz w:val="19"/>
            <w:szCs w:val="19"/>
          </w:rPr>
          <w:t xml:space="preserve">poistného plnenia </w:t>
        </w:r>
        <w:r w:rsidR="00C534AD" w:rsidRPr="00953E1B">
          <w:rPr>
            <w:rFonts w:ascii="Arial" w:hAnsi="Arial" w:cs="Arial"/>
            <w:sz w:val="19"/>
            <w:szCs w:val="19"/>
          </w:rPr>
          <w:t>v prospech poskytovateľa. Potvrdenie poisťovne musí obsahovať údaje, ktoré sú obsiahnuté v </w:t>
        </w:r>
        <w:r w:rsidR="00C534AD" w:rsidRPr="00343824">
          <w:rPr>
            <w:rFonts w:ascii="Arial" w:hAnsi="Arial" w:cs="Arial"/>
            <w:sz w:val="19"/>
            <w:szCs w:val="19"/>
          </w:rPr>
          <w:t>Príloh</w:t>
        </w:r>
        <w:r w:rsidR="00C534AD">
          <w:rPr>
            <w:rFonts w:ascii="Arial" w:hAnsi="Arial" w:cs="Arial"/>
            <w:sz w:val="19"/>
            <w:szCs w:val="19"/>
          </w:rPr>
          <w:t>e</w:t>
        </w:r>
        <w:r w:rsidR="00C534AD" w:rsidRPr="00343824">
          <w:rPr>
            <w:rFonts w:ascii="Arial" w:hAnsi="Arial" w:cs="Arial"/>
            <w:sz w:val="19"/>
            <w:szCs w:val="19"/>
          </w:rPr>
          <w:t xml:space="preserve"> č. 4.16.2.d</w:t>
        </w:r>
        <w:r w:rsidR="00C534AD" w:rsidRPr="00C534AD">
          <w:rPr>
            <w:rFonts w:ascii="Arial" w:hAnsi="Arial" w:cs="Arial"/>
            <w:sz w:val="19"/>
            <w:szCs w:val="19"/>
          </w:rPr>
          <w:t xml:space="preserve"> </w:t>
        </w:r>
        <w:r w:rsidR="00C534AD" w:rsidRPr="00953E1B">
          <w:rPr>
            <w:rFonts w:ascii="Arial" w:hAnsi="Arial" w:cs="Arial"/>
            <w:sz w:val="19"/>
            <w:szCs w:val="19"/>
          </w:rPr>
          <w:t>, to znamená, že okrem základných identifikačných údajov poisťovne a poistníka, resp. poisteného bude obsahovať aj číslo poistnej zmluvy, výšku poistnej sumy, číslo účtu vo formáte IBAN poskytovateľa, na ktorý sa poisťovňa zaväzuje zaslať poistné plnenie v prípade vzniku poistnej udalosti</w:t>
        </w:r>
        <w:r w:rsidR="006B6862">
          <w:rPr>
            <w:rFonts w:ascii="Arial" w:hAnsi="Arial" w:cs="Arial"/>
            <w:sz w:val="19"/>
            <w:szCs w:val="19"/>
          </w:rPr>
          <w:t>, variabilný symbol (</w:t>
        </w:r>
        <w:r w:rsidR="006B6862" w:rsidRPr="00A7139C">
          <w:rPr>
            <w:rFonts w:ascii="Arial" w:hAnsi="Arial" w:cs="Arial"/>
            <w:sz w:val="19"/>
            <w:szCs w:val="19"/>
          </w:rPr>
          <w:t>číslo Zmluvy o poskytnutí NFP bez lomítka</w:t>
        </w:r>
        <w:r w:rsidR="006B6862">
          <w:rPr>
            <w:rFonts w:ascii="Arial" w:hAnsi="Arial" w:cs="Arial"/>
            <w:sz w:val="19"/>
            <w:szCs w:val="19"/>
          </w:rPr>
          <w:t xml:space="preserve">) a správu pre prijímateľa </w:t>
        </w:r>
        <w:r w:rsidR="0047092E">
          <w:rPr>
            <w:rFonts w:ascii="Arial" w:hAnsi="Arial" w:cs="Arial"/>
            <w:sz w:val="19"/>
            <w:szCs w:val="19"/>
          </w:rPr>
          <w:t xml:space="preserve">(uvedie sa: </w:t>
        </w:r>
        <w:r w:rsidR="006B6862" w:rsidRPr="009E7F30">
          <w:rPr>
            <w:rFonts w:ascii="Arial" w:hAnsi="Arial" w:cs="Arial"/>
            <w:sz w:val="19"/>
            <w:szCs w:val="19"/>
          </w:rPr>
          <w:t xml:space="preserve">vinkulácia poistenia Program Slovensko </w:t>
        </w:r>
        <w:r w:rsidR="006B6862">
          <w:rPr>
            <w:rFonts w:ascii="Arial" w:hAnsi="Arial" w:cs="Arial"/>
            <w:sz w:val="19"/>
            <w:szCs w:val="19"/>
          </w:rPr>
          <w:t>–</w:t>
        </w:r>
        <w:r w:rsidR="006B6862" w:rsidRPr="009E7F30">
          <w:rPr>
            <w:rFonts w:ascii="Arial" w:hAnsi="Arial" w:cs="Arial"/>
            <w:sz w:val="19"/>
            <w:szCs w:val="19"/>
          </w:rPr>
          <w:t xml:space="preserve"> IUI</w:t>
        </w:r>
        <w:r w:rsidR="006B6862">
          <w:rPr>
            <w:rFonts w:ascii="Arial" w:hAnsi="Arial" w:cs="Arial"/>
            <w:sz w:val="19"/>
            <w:szCs w:val="19"/>
          </w:rPr>
          <w:t>).</w:t>
        </w:r>
      </w:ins>
    </w:p>
    <w:p w14:paraId="5006D490" w14:textId="60C2B937" w:rsidR="00CA68BE" w:rsidRPr="002056BB" w:rsidDel="00386312" w:rsidRDefault="00CA68BE" w:rsidP="00A76F9F">
      <w:pPr>
        <w:pStyle w:val="Odsekzoznamu"/>
        <w:numPr>
          <w:ilvl w:val="0"/>
          <w:numId w:val="15"/>
        </w:numPr>
        <w:spacing w:before="120" w:after="120" w:line="240" w:lineRule="auto"/>
        <w:ind w:left="284" w:hanging="284"/>
        <w:contextualSpacing w:val="0"/>
        <w:jc w:val="both"/>
        <w:rPr>
          <w:del w:id="691" w:author="Autor"/>
          <w:rFonts w:ascii="Arial" w:hAnsi="Arial" w:cs="Arial"/>
          <w:sz w:val="19"/>
          <w:szCs w:val="19"/>
        </w:rPr>
      </w:pPr>
      <w:del w:id="692" w:author="Autor">
        <w:r w:rsidRPr="002056BB" w:rsidDel="00386312">
          <w:rPr>
            <w:rFonts w:ascii="Arial" w:hAnsi="Arial" w:cs="Arial"/>
            <w:sz w:val="19"/>
            <w:szCs w:val="19"/>
          </w:rPr>
          <w:delText>Prijímateľ je povinný informovať Poskytovateľa o registrácii záložného práva k hnuteľnej veci v</w:delText>
        </w:r>
        <w:r w:rsidR="000A6CD6" w:rsidRPr="002056BB" w:rsidDel="00386312">
          <w:rPr>
            <w:rFonts w:ascii="Arial" w:hAnsi="Arial" w:cs="Arial"/>
            <w:sz w:val="19"/>
            <w:szCs w:val="19"/>
          </w:rPr>
          <w:delText> Notárskom centrálnom registri záložných práv (ďalej len „</w:delText>
        </w:r>
        <w:r w:rsidRPr="002056BB" w:rsidDel="00386312">
          <w:rPr>
            <w:rFonts w:ascii="Arial" w:hAnsi="Arial" w:cs="Arial"/>
            <w:sz w:val="19"/>
            <w:szCs w:val="19"/>
          </w:rPr>
          <w:delText>NCRzp</w:delText>
        </w:r>
        <w:r w:rsidR="000A6CD6" w:rsidRPr="002056BB" w:rsidDel="00386312">
          <w:rPr>
            <w:rFonts w:ascii="Arial" w:hAnsi="Arial" w:cs="Arial"/>
            <w:sz w:val="19"/>
            <w:szCs w:val="19"/>
          </w:rPr>
          <w:delText>“)</w:delText>
        </w:r>
        <w:r w:rsidRPr="002056BB" w:rsidDel="00386312">
          <w:rPr>
            <w:rFonts w:ascii="Arial" w:hAnsi="Arial" w:cs="Arial"/>
            <w:sz w:val="19"/>
            <w:szCs w:val="19"/>
          </w:rPr>
          <w:delText xml:space="preserve"> ako aj registrácii záložného práva k nehnuteľnosti na príslušnom Okres</w:delText>
        </w:r>
        <w:r w:rsidR="00500EC8" w:rsidRPr="002056BB" w:rsidDel="00386312">
          <w:rPr>
            <w:rFonts w:ascii="Arial" w:hAnsi="Arial" w:cs="Arial"/>
            <w:sz w:val="19"/>
            <w:szCs w:val="19"/>
          </w:rPr>
          <w:delText>nom úrade, katastrálnom odbore</w:delText>
        </w:r>
        <w:r w:rsidRPr="002056BB" w:rsidDel="00386312">
          <w:rPr>
            <w:rFonts w:ascii="Arial" w:hAnsi="Arial" w:cs="Arial"/>
            <w:sz w:val="19"/>
            <w:szCs w:val="19"/>
          </w:rPr>
          <w:delText>. Poskytovateľ po doručení potvrdenia o registrácii záložného práva z príslušného Okresného úradu, katastrálneho odboru nehnuteľností v prípade zriadenia záložného práva k nehnuteľnosti, resp. po oznámení o registrácii v NCRzp  zo strany Prijímateľa, vyhotoví Oznámenie o vzniku záložného práva (vinkuláciu poistného plnenia na predmet zálohu), ktoré následne zašle Prijímateľovi. Prijímateľ zabezpečí potvrdenie zo strany príslušnej poisťovne. Poskytovateľ používa na zriadenie vinkulácie poistného plnenia vlastné tlačivo a akákoľvek úprava znenia zaslaných tlačív nie je prípustná. Prijímateľ následne zašle potvrdené Oznámenie o vzniku záložného práva Poskytovateľovi, čím sa proces zriadenia záložného práva riadne ukončuje (okrem prípadu zriadenia záložného práva k pozemkom).</w:delText>
        </w:r>
      </w:del>
    </w:p>
    <w:p w14:paraId="2C4880A5" w14:textId="6CE59177" w:rsidR="000F4778" w:rsidRPr="000E6BC9" w:rsidRDefault="00A777B8" w:rsidP="004847E6">
      <w:pPr>
        <w:pStyle w:val="Odsekzoznamu"/>
        <w:numPr>
          <w:ilvl w:val="0"/>
          <w:numId w:val="15"/>
        </w:numPr>
        <w:spacing w:before="120" w:after="120" w:line="240" w:lineRule="auto"/>
        <w:ind w:left="284" w:hanging="284"/>
        <w:contextualSpacing w:val="0"/>
        <w:jc w:val="both"/>
        <w:rPr>
          <w:rFonts w:ascii="Arial" w:hAnsi="Arial" w:cs="Arial"/>
          <w:sz w:val="19"/>
          <w:szCs w:val="19"/>
        </w:rPr>
      </w:pPr>
      <w:r w:rsidRPr="000E6BC9">
        <w:rPr>
          <w:rFonts w:ascii="Arial" w:hAnsi="Arial" w:cs="Arial"/>
          <w:sz w:val="19"/>
          <w:szCs w:val="19"/>
        </w:rPr>
        <w:t xml:space="preserve">Ak sú splnené všetky podmienky </w:t>
      </w:r>
      <w:r w:rsidR="005A4574" w:rsidRPr="000E6BC9">
        <w:rPr>
          <w:rFonts w:ascii="Arial" w:hAnsi="Arial" w:cs="Arial"/>
          <w:sz w:val="19"/>
          <w:szCs w:val="19"/>
        </w:rPr>
        <w:t xml:space="preserve">na vykonanie výmazu záložného práva z príslušného registra, vyplývajúce zo záložnej zmluvy, Zmluvy o NFP, Zmluvy o spolupráci a spoločnom postupe medzi </w:t>
      </w:r>
      <w:r w:rsidR="00417D04" w:rsidRPr="000E6BC9">
        <w:rPr>
          <w:rFonts w:ascii="Arial" w:hAnsi="Arial" w:cs="Arial"/>
          <w:sz w:val="19"/>
          <w:szCs w:val="19"/>
        </w:rPr>
        <w:t xml:space="preserve">financujúcim subjektom </w:t>
      </w:r>
      <w:r w:rsidR="005A4574" w:rsidRPr="000E6BC9">
        <w:rPr>
          <w:rFonts w:ascii="Arial" w:hAnsi="Arial" w:cs="Arial"/>
          <w:sz w:val="19"/>
          <w:szCs w:val="19"/>
        </w:rPr>
        <w:t xml:space="preserve">a orgánmi zastupujúcimi </w:t>
      </w:r>
      <w:r w:rsidR="00417D04" w:rsidRPr="000E6BC9">
        <w:rPr>
          <w:rFonts w:ascii="Arial" w:hAnsi="Arial" w:cs="Arial"/>
          <w:sz w:val="19"/>
          <w:szCs w:val="19"/>
        </w:rPr>
        <w:t xml:space="preserve">Slovenskej republiky </w:t>
      </w:r>
      <w:r w:rsidR="005A4574" w:rsidRPr="000E6BC9">
        <w:rPr>
          <w:rFonts w:ascii="Arial" w:hAnsi="Arial" w:cs="Arial"/>
          <w:sz w:val="19"/>
          <w:szCs w:val="19"/>
        </w:rPr>
        <w:t xml:space="preserve">a aplikovateľných všeobecne záväzných právnych predpisov, </w:t>
      </w:r>
      <w:r w:rsidR="00DC0F10" w:rsidRPr="000E6BC9">
        <w:rPr>
          <w:rFonts w:ascii="Arial" w:hAnsi="Arial" w:cs="Arial"/>
          <w:sz w:val="19"/>
          <w:szCs w:val="19"/>
        </w:rPr>
        <w:t>P</w:t>
      </w:r>
      <w:r w:rsidR="005A4574" w:rsidRPr="000E6BC9">
        <w:rPr>
          <w:rFonts w:ascii="Arial" w:hAnsi="Arial" w:cs="Arial"/>
          <w:sz w:val="19"/>
          <w:szCs w:val="19"/>
        </w:rPr>
        <w:t>oskytovateľ vystaví záložcovi na základe jeho žiadosti kvitanciu, oprávňujúcu záložcu na výmaz záložného práva z príslušného registra.</w:t>
      </w:r>
    </w:p>
    <w:sectPr w:rsidR="000F4778" w:rsidRPr="000E6BC9">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AF79BC" w14:textId="77777777" w:rsidR="00DC0F10" w:rsidRDefault="00DC0F10" w:rsidP="009459A4">
      <w:pPr>
        <w:spacing w:after="0" w:line="240" w:lineRule="auto"/>
      </w:pPr>
      <w:r>
        <w:separator/>
      </w:r>
    </w:p>
  </w:endnote>
  <w:endnote w:type="continuationSeparator" w:id="0">
    <w:p w14:paraId="641D1B2C" w14:textId="77777777" w:rsidR="00DC0F10" w:rsidRDefault="00DC0F10" w:rsidP="009459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51534371"/>
      <w:docPartObj>
        <w:docPartGallery w:val="Page Numbers (Bottom of Page)"/>
        <w:docPartUnique/>
      </w:docPartObj>
    </w:sdtPr>
    <w:sdtEndPr/>
    <w:sdtContent>
      <w:p w14:paraId="32F01E95" w14:textId="25604C63" w:rsidR="00DC0F10" w:rsidRDefault="00DC0F10">
        <w:pPr>
          <w:pStyle w:val="Pta"/>
          <w:jc w:val="center"/>
        </w:pPr>
        <w:r>
          <w:fldChar w:fldCharType="begin"/>
        </w:r>
        <w:r>
          <w:instrText>PAGE   \* MERGEFORMAT</w:instrText>
        </w:r>
        <w:r>
          <w:fldChar w:fldCharType="separate"/>
        </w:r>
        <w:r w:rsidR="00424D99">
          <w:rPr>
            <w:noProof/>
          </w:rPr>
          <w:t>2</w:t>
        </w:r>
        <w:r>
          <w:fldChar w:fldCharType="end"/>
        </w:r>
      </w:p>
    </w:sdtContent>
  </w:sdt>
  <w:p w14:paraId="40D205E2" w14:textId="77777777" w:rsidR="00DC0F10" w:rsidRDefault="00DC0F10" w:rsidP="008453E6">
    <w:pPr>
      <w:pStyle w:val="Pt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9695A5" w14:textId="77777777" w:rsidR="00DC0F10" w:rsidRDefault="00DC0F10" w:rsidP="009459A4">
      <w:pPr>
        <w:spacing w:after="0" w:line="240" w:lineRule="auto"/>
      </w:pPr>
      <w:r>
        <w:separator/>
      </w:r>
    </w:p>
  </w:footnote>
  <w:footnote w:type="continuationSeparator" w:id="0">
    <w:p w14:paraId="1A8F08F9" w14:textId="77777777" w:rsidR="00DC0F10" w:rsidRDefault="00DC0F10" w:rsidP="009459A4">
      <w:pPr>
        <w:spacing w:after="0" w:line="240" w:lineRule="auto"/>
      </w:pPr>
      <w:r>
        <w:continuationSeparator/>
      </w:r>
    </w:p>
  </w:footnote>
  <w:footnote w:id="1">
    <w:p w14:paraId="0D9603F9" w14:textId="53BCF87B" w:rsidR="00FA3401" w:rsidRPr="00FA3401" w:rsidRDefault="00FA3401" w:rsidP="00FA3401">
      <w:pPr>
        <w:pStyle w:val="Textpoznmkypodiarou"/>
        <w:jc w:val="both"/>
        <w:rPr>
          <w:rFonts w:ascii="Arial" w:hAnsi="Arial" w:cs="Arial"/>
          <w:sz w:val="16"/>
          <w:szCs w:val="16"/>
        </w:rPr>
      </w:pPr>
      <w:r w:rsidRPr="00FA3401">
        <w:rPr>
          <w:rStyle w:val="Odkaznapoznmkupodiarou"/>
          <w:rFonts w:ascii="Arial" w:hAnsi="Arial" w:cs="Arial"/>
          <w:sz w:val="16"/>
          <w:szCs w:val="16"/>
        </w:rPr>
        <w:footnoteRef/>
      </w:r>
      <w:r w:rsidRPr="00FA3401">
        <w:rPr>
          <w:rFonts w:ascii="Arial" w:hAnsi="Arial" w:cs="Arial"/>
          <w:sz w:val="16"/>
          <w:szCs w:val="16"/>
        </w:rPr>
        <w:t xml:space="preserve"> Prijímateľ (subjekt) sa nachádza v aktuálne platnom </w:t>
      </w:r>
      <w:hyperlink r:id="rId1" w:history="1">
        <w:r w:rsidRPr="00FA3401">
          <w:rPr>
            <w:rStyle w:val="Hypertextovprepojenie"/>
            <w:rFonts w:ascii="Arial" w:hAnsi="Arial" w:cs="Arial"/>
            <w:sz w:val="16"/>
            <w:szCs w:val="16"/>
          </w:rPr>
          <w:t>Registri organizácií</w:t>
        </w:r>
      </w:hyperlink>
      <w:r w:rsidRPr="00FA3401">
        <w:rPr>
          <w:rFonts w:ascii="Arial" w:hAnsi="Arial" w:cs="Arial"/>
          <w:sz w:val="16"/>
          <w:szCs w:val="16"/>
        </w:rPr>
        <w:t xml:space="preserve"> zverejnenom Štatistickým úradom SR, druh vlastníctva 4 - Štátne. </w:t>
      </w:r>
    </w:p>
  </w:footnote>
  <w:footnote w:id="2">
    <w:p w14:paraId="4F231BAE" w14:textId="3BF8BE83" w:rsidR="00FA3401" w:rsidRPr="00FA3401" w:rsidRDefault="00FA3401" w:rsidP="00FA3401">
      <w:pPr>
        <w:pStyle w:val="Textpoznmkypodiarou"/>
        <w:jc w:val="both"/>
        <w:rPr>
          <w:rFonts w:ascii="Arial" w:hAnsi="Arial" w:cs="Arial"/>
          <w:sz w:val="16"/>
          <w:szCs w:val="16"/>
        </w:rPr>
      </w:pPr>
      <w:r w:rsidRPr="00FA3401">
        <w:rPr>
          <w:rStyle w:val="Odkaznapoznmkupodiarou"/>
          <w:rFonts w:ascii="Arial" w:hAnsi="Arial" w:cs="Arial"/>
          <w:sz w:val="16"/>
          <w:szCs w:val="16"/>
        </w:rPr>
        <w:footnoteRef/>
      </w:r>
      <w:r w:rsidRPr="00FA3401">
        <w:rPr>
          <w:rFonts w:ascii="Arial" w:hAnsi="Arial" w:cs="Arial"/>
          <w:sz w:val="16"/>
          <w:szCs w:val="16"/>
        </w:rPr>
        <w:t xml:space="preserve"> Prijímateľ (subjekt) sa nachádza v aktuálne platnom </w:t>
      </w:r>
      <w:hyperlink r:id="rId2" w:history="1">
        <w:r w:rsidR="00424D99" w:rsidRPr="00FA3401">
          <w:rPr>
            <w:rStyle w:val="Hypertextovprepojenie"/>
            <w:rFonts w:ascii="Arial" w:hAnsi="Arial" w:cs="Arial"/>
            <w:sz w:val="16"/>
            <w:szCs w:val="16"/>
          </w:rPr>
          <w:t>Registri organizácií</w:t>
        </w:r>
      </w:hyperlink>
      <w:r w:rsidRPr="00FA3401">
        <w:rPr>
          <w:rFonts w:ascii="Arial" w:hAnsi="Arial" w:cs="Arial"/>
          <w:sz w:val="16"/>
          <w:szCs w:val="16"/>
        </w:rPr>
        <w:t xml:space="preserve"> zverejnenom Štatistickým úradom SR, druh vlastníctva 5 - Vlastníctvo územnej samosprávy.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F193BB" w14:textId="77777777" w:rsidR="00DC0F10" w:rsidRPr="00791F05" w:rsidRDefault="00DC0F10" w:rsidP="000F4778">
    <w:pPr>
      <w:pStyle w:val="Hlavika"/>
      <w:tabs>
        <w:tab w:val="clear" w:pos="9072"/>
      </w:tabs>
      <w:ind w:right="-710"/>
    </w:pPr>
    <w:r w:rsidRPr="0001024F">
      <w:rPr>
        <w:noProof/>
        <w:lang w:eastAsia="sk-SK"/>
      </w:rPr>
      <w:drawing>
        <wp:inline distT="0" distB="0" distL="0" distR="0" wp14:anchorId="43BD542F" wp14:editId="5153749A">
          <wp:extent cx="6030595" cy="579120"/>
          <wp:effectExtent l="0" t="0" r="8255" b="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6030595" cy="579120"/>
                  </a:xfrm>
                  <a:prstGeom prst="rect">
                    <a:avLst/>
                  </a:prstGeom>
                </pic:spPr>
              </pic:pic>
            </a:graphicData>
          </a:graphic>
        </wp:inline>
      </w:drawing>
    </w:r>
    <w:r w:rsidRPr="00A627B4">
      <w:rPr>
        <w:rFonts w:ascii="Calibri" w:hAnsi="Calibri"/>
        <w:noProof/>
      </w:rPr>
      <w:t xml:space="preserve">           </w:t>
    </w:r>
  </w:p>
  <w:p w14:paraId="16206363" w14:textId="21F2C80E" w:rsidR="00DC0F10" w:rsidRPr="000F4778" w:rsidRDefault="00DC0F10" w:rsidP="000F4778">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5A6DC6"/>
    <w:multiLevelType w:val="hybridMultilevel"/>
    <w:tmpl w:val="CF52F5B6"/>
    <w:lvl w:ilvl="0" w:tplc="FFFFFFFF">
      <w:start w:val="1"/>
      <w:numFmt w:val="lowerRoman"/>
      <w:lvlText w:val="(%1)"/>
      <w:lvlJc w:val="left"/>
      <w:pPr>
        <w:ind w:left="1070" w:hanging="360"/>
      </w:pPr>
      <w:rPr>
        <w:rFonts w:hint="default"/>
        <w:b w:val="0"/>
        <w:color w:val="auto"/>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 w15:restartNumberingAfterBreak="0">
    <w:nsid w:val="05BB1394"/>
    <w:multiLevelType w:val="hybridMultilevel"/>
    <w:tmpl w:val="9D88EFF4"/>
    <w:lvl w:ilvl="0" w:tplc="041B0019">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6675B12"/>
    <w:multiLevelType w:val="hybridMultilevel"/>
    <w:tmpl w:val="04069516"/>
    <w:lvl w:ilvl="0" w:tplc="041B0001">
      <w:start w:val="1"/>
      <w:numFmt w:val="bullet"/>
      <w:lvlText w:val=""/>
      <w:lvlJc w:val="left"/>
      <w:pPr>
        <w:ind w:left="1288" w:hanging="360"/>
      </w:pPr>
      <w:rPr>
        <w:rFonts w:ascii="Symbol" w:hAnsi="Symbol" w:hint="default"/>
      </w:rPr>
    </w:lvl>
    <w:lvl w:ilvl="1" w:tplc="041B0003">
      <w:start w:val="1"/>
      <w:numFmt w:val="bullet"/>
      <w:lvlText w:val="o"/>
      <w:lvlJc w:val="left"/>
      <w:pPr>
        <w:ind w:left="2008" w:hanging="360"/>
      </w:pPr>
      <w:rPr>
        <w:rFonts w:ascii="Courier New" w:hAnsi="Courier New" w:cs="Courier New" w:hint="default"/>
      </w:rPr>
    </w:lvl>
    <w:lvl w:ilvl="2" w:tplc="041B0005" w:tentative="1">
      <w:start w:val="1"/>
      <w:numFmt w:val="bullet"/>
      <w:lvlText w:val=""/>
      <w:lvlJc w:val="left"/>
      <w:pPr>
        <w:ind w:left="2728" w:hanging="360"/>
      </w:pPr>
      <w:rPr>
        <w:rFonts w:ascii="Wingdings" w:hAnsi="Wingdings" w:hint="default"/>
      </w:rPr>
    </w:lvl>
    <w:lvl w:ilvl="3" w:tplc="041B0001" w:tentative="1">
      <w:start w:val="1"/>
      <w:numFmt w:val="bullet"/>
      <w:lvlText w:val=""/>
      <w:lvlJc w:val="left"/>
      <w:pPr>
        <w:ind w:left="3448" w:hanging="360"/>
      </w:pPr>
      <w:rPr>
        <w:rFonts w:ascii="Symbol" w:hAnsi="Symbol" w:hint="default"/>
      </w:rPr>
    </w:lvl>
    <w:lvl w:ilvl="4" w:tplc="041B0003" w:tentative="1">
      <w:start w:val="1"/>
      <w:numFmt w:val="bullet"/>
      <w:lvlText w:val="o"/>
      <w:lvlJc w:val="left"/>
      <w:pPr>
        <w:ind w:left="4168" w:hanging="360"/>
      </w:pPr>
      <w:rPr>
        <w:rFonts w:ascii="Courier New" w:hAnsi="Courier New" w:cs="Courier New" w:hint="default"/>
      </w:rPr>
    </w:lvl>
    <w:lvl w:ilvl="5" w:tplc="041B0005" w:tentative="1">
      <w:start w:val="1"/>
      <w:numFmt w:val="bullet"/>
      <w:lvlText w:val=""/>
      <w:lvlJc w:val="left"/>
      <w:pPr>
        <w:ind w:left="4888" w:hanging="360"/>
      </w:pPr>
      <w:rPr>
        <w:rFonts w:ascii="Wingdings" w:hAnsi="Wingdings" w:hint="default"/>
      </w:rPr>
    </w:lvl>
    <w:lvl w:ilvl="6" w:tplc="041B0001" w:tentative="1">
      <w:start w:val="1"/>
      <w:numFmt w:val="bullet"/>
      <w:lvlText w:val=""/>
      <w:lvlJc w:val="left"/>
      <w:pPr>
        <w:ind w:left="5608" w:hanging="360"/>
      </w:pPr>
      <w:rPr>
        <w:rFonts w:ascii="Symbol" w:hAnsi="Symbol" w:hint="default"/>
      </w:rPr>
    </w:lvl>
    <w:lvl w:ilvl="7" w:tplc="041B0003" w:tentative="1">
      <w:start w:val="1"/>
      <w:numFmt w:val="bullet"/>
      <w:lvlText w:val="o"/>
      <w:lvlJc w:val="left"/>
      <w:pPr>
        <w:ind w:left="6328" w:hanging="360"/>
      </w:pPr>
      <w:rPr>
        <w:rFonts w:ascii="Courier New" w:hAnsi="Courier New" w:cs="Courier New" w:hint="default"/>
      </w:rPr>
    </w:lvl>
    <w:lvl w:ilvl="8" w:tplc="041B0005" w:tentative="1">
      <w:start w:val="1"/>
      <w:numFmt w:val="bullet"/>
      <w:lvlText w:val=""/>
      <w:lvlJc w:val="left"/>
      <w:pPr>
        <w:ind w:left="7048" w:hanging="360"/>
      </w:pPr>
      <w:rPr>
        <w:rFonts w:ascii="Wingdings" w:hAnsi="Wingdings" w:hint="default"/>
      </w:rPr>
    </w:lvl>
  </w:abstractNum>
  <w:abstractNum w:abstractNumId="3" w15:restartNumberingAfterBreak="0">
    <w:nsid w:val="06BB61B2"/>
    <w:multiLevelType w:val="hybridMultilevel"/>
    <w:tmpl w:val="6F6C149E"/>
    <w:lvl w:ilvl="0" w:tplc="041B000F">
      <w:start w:val="1"/>
      <w:numFmt w:val="decimal"/>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4" w15:restartNumberingAfterBreak="0">
    <w:nsid w:val="0E0457F1"/>
    <w:multiLevelType w:val="hybridMultilevel"/>
    <w:tmpl w:val="89782E9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1046CED"/>
    <w:multiLevelType w:val="hybridMultilevel"/>
    <w:tmpl w:val="159A3448"/>
    <w:lvl w:ilvl="0" w:tplc="041B0017">
      <w:start w:val="1"/>
      <w:numFmt w:val="lowerLetter"/>
      <w:lvlText w:val="%1)"/>
      <w:lvlJc w:val="left"/>
      <w:pPr>
        <w:ind w:left="720" w:hanging="360"/>
      </w:pPr>
      <w:rPr>
        <w:rFonts w:hint="default"/>
      </w:rPr>
    </w:lvl>
    <w:lvl w:ilvl="1" w:tplc="47446632">
      <w:start w:val="1"/>
      <w:numFmt w:val="decimal"/>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27D7FEF"/>
    <w:multiLevelType w:val="hybridMultilevel"/>
    <w:tmpl w:val="89888A12"/>
    <w:lvl w:ilvl="0" w:tplc="8A1E2040">
      <w:start w:val="1"/>
      <w:numFmt w:val="lowerRoman"/>
      <w:lvlText w:val="(%1)"/>
      <w:lvlJc w:val="left"/>
      <w:pPr>
        <w:ind w:left="2136"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5713B75"/>
    <w:multiLevelType w:val="hybridMultilevel"/>
    <w:tmpl w:val="D13A3178"/>
    <w:lvl w:ilvl="0" w:tplc="041B000F">
      <w:start w:val="1"/>
      <w:numFmt w:val="decimal"/>
      <w:lvlText w:val="%1."/>
      <w:lvlJc w:val="left"/>
      <w:pPr>
        <w:tabs>
          <w:tab w:val="num" w:pos="720"/>
        </w:tabs>
        <w:ind w:left="720" w:hanging="360"/>
      </w:pPr>
    </w:lvl>
    <w:lvl w:ilvl="1" w:tplc="1ACED096">
      <w:start w:val="1"/>
      <w:numFmt w:val="lowerLetter"/>
      <w:lvlText w:val="%2)"/>
      <w:lvlJc w:val="left"/>
      <w:pPr>
        <w:tabs>
          <w:tab w:val="num" w:pos="1211"/>
        </w:tabs>
        <w:ind w:left="1211" w:hanging="360"/>
      </w:pPr>
      <w:rPr>
        <w:rFonts w:hint="default"/>
      </w:rPr>
    </w:lvl>
    <w:lvl w:ilvl="2" w:tplc="34DADED6">
      <w:start w:val="1"/>
      <w:numFmt w:val="lowerRoman"/>
      <w:lvlText w:val="(%3)"/>
      <w:lvlJc w:val="left"/>
      <w:pPr>
        <w:tabs>
          <w:tab w:val="num" w:pos="2700"/>
        </w:tabs>
        <w:ind w:left="2700" w:hanging="720"/>
      </w:pPr>
      <w:rPr>
        <w:rFonts w:hint="default"/>
      </w:r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4BD6C338">
      <w:start w:val="1"/>
      <w:numFmt w:val="lowerRoman"/>
      <w:lvlText w:val="(%6)"/>
      <w:lvlJc w:val="right"/>
      <w:pPr>
        <w:ind w:left="4320" w:hanging="180"/>
      </w:pPr>
      <w:rPr>
        <w:rFonts w:ascii="Times New Roman" w:eastAsia="Calibri" w:hAnsi="Times New Roman" w:cs="Times New Roman"/>
      </w:r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15BA427B"/>
    <w:multiLevelType w:val="hybridMultilevel"/>
    <w:tmpl w:val="5D922AE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76242CE"/>
    <w:multiLevelType w:val="hybridMultilevel"/>
    <w:tmpl w:val="839A412E"/>
    <w:lvl w:ilvl="0" w:tplc="041B000F">
      <w:start w:val="1"/>
      <w:numFmt w:val="decimal"/>
      <w:lvlText w:val="%1."/>
      <w:lvlJc w:val="left"/>
      <w:pPr>
        <w:ind w:left="720" w:hanging="360"/>
      </w:pPr>
      <w:rPr>
        <w:rFonts w:hint="default"/>
      </w:rPr>
    </w:lvl>
    <w:lvl w:ilvl="1" w:tplc="DD06E492">
      <w:start w:val="1"/>
      <w:numFmt w:val="lowerLetter"/>
      <w:lvlText w:val="%2)"/>
      <w:lvlJc w:val="left"/>
      <w:pPr>
        <w:ind w:left="1440" w:hanging="360"/>
      </w:pPr>
      <w:rPr>
        <w:b w:val="0"/>
      </w:rPr>
    </w:lvl>
    <w:lvl w:ilvl="2" w:tplc="F5685B2C">
      <w:numFmt w:val="bullet"/>
      <w:lvlText w:val="-"/>
      <w:lvlJc w:val="left"/>
      <w:pPr>
        <w:ind w:left="2340" w:hanging="360"/>
      </w:pPr>
      <w:rPr>
        <w:rFonts w:ascii="Arial" w:eastAsiaTheme="minorHAnsi" w:hAnsi="Arial" w:cs="Arial"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18E23DAD"/>
    <w:multiLevelType w:val="hybridMultilevel"/>
    <w:tmpl w:val="9B0816F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1E1C4B59"/>
    <w:multiLevelType w:val="hybridMultilevel"/>
    <w:tmpl w:val="1B7E32D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2195106A"/>
    <w:multiLevelType w:val="hybridMultilevel"/>
    <w:tmpl w:val="DE96C108"/>
    <w:lvl w:ilvl="0" w:tplc="041B0003">
      <w:start w:val="1"/>
      <w:numFmt w:val="bullet"/>
      <w:lvlText w:val="o"/>
      <w:lvlJc w:val="left"/>
      <w:pPr>
        <w:ind w:left="720" w:hanging="360"/>
      </w:pPr>
      <w:rPr>
        <w:rFonts w:ascii="Courier New" w:hAnsi="Courier New" w:cs="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24C6772E"/>
    <w:multiLevelType w:val="hybridMultilevel"/>
    <w:tmpl w:val="131C5BF2"/>
    <w:lvl w:ilvl="0" w:tplc="041B0017">
      <w:start w:val="1"/>
      <w:numFmt w:val="lowerLetter"/>
      <w:lvlText w:val="%1)"/>
      <w:lvlJc w:val="left"/>
      <w:pPr>
        <w:ind w:left="1287" w:hanging="360"/>
      </w:pPr>
    </w:lvl>
    <w:lvl w:ilvl="1" w:tplc="041B0019">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4" w15:restartNumberingAfterBreak="0">
    <w:nsid w:val="29154009"/>
    <w:multiLevelType w:val="hybridMultilevel"/>
    <w:tmpl w:val="6DA6D13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2C464142"/>
    <w:multiLevelType w:val="hybridMultilevel"/>
    <w:tmpl w:val="17044272"/>
    <w:lvl w:ilvl="0" w:tplc="6472F02E">
      <w:start w:val="1"/>
      <w:numFmt w:val="lowerLetter"/>
      <w:lvlText w:val="%1)"/>
      <w:lvlJc w:val="left"/>
      <w:pPr>
        <w:tabs>
          <w:tab w:val="num" w:pos="502"/>
        </w:tabs>
        <w:ind w:left="502" w:hanging="360"/>
      </w:pPr>
      <w:rPr>
        <w:rFonts w:hint="default"/>
      </w:rPr>
    </w:lvl>
    <w:lvl w:ilvl="1" w:tplc="887ECD8A">
      <w:start w:val="1"/>
      <w:numFmt w:val="lowerLetter"/>
      <w:lvlText w:val="%2)"/>
      <w:lvlJc w:val="left"/>
      <w:pPr>
        <w:tabs>
          <w:tab w:val="num" w:pos="1571"/>
        </w:tabs>
        <w:ind w:left="1571" w:hanging="720"/>
      </w:pPr>
      <w:rPr>
        <w:rFonts w:ascii="Arial" w:eastAsia="Calibri" w:hAnsi="Arial" w:cs="Arial" w:hint="default"/>
      </w:rPr>
    </w:lvl>
    <w:lvl w:ilvl="2" w:tplc="041B001B" w:tentative="1">
      <w:start w:val="1"/>
      <w:numFmt w:val="lowerRoman"/>
      <w:lvlText w:val="%3."/>
      <w:lvlJc w:val="right"/>
      <w:pPr>
        <w:tabs>
          <w:tab w:val="num" w:pos="1942"/>
        </w:tabs>
        <w:ind w:left="1942" w:hanging="180"/>
      </w:pPr>
    </w:lvl>
    <w:lvl w:ilvl="3" w:tplc="041B000F" w:tentative="1">
      <w:start w:val="1"/>
      <w:numFmt w:val="decimal"/>
      <w:lvlText w:val="%4."/>
      <w:lvlJc w:val="left"/>
      <w:pPr>
        <w:tabs>
          <w:tab w:val="num" w:pos="2662"/>
        </w:tabs>
        <w:ind w:left="2662" w:hanging="360"/>
      </w:pPr>
    </w:lvl>
    <w:lvl w:ilvl="4" w:tplc="041B0019" w:tentative="1">
      <w:start w:val="1"/>
      <w:numFmt w:val="lowerLetter"/>
      <w:lvlText w:val="%5."/>
      <w:lvlJc w:val="left"/>
      <w:pPr>
        <w:tabs>
          <w:tab w:val="num" w:pos="3382"/>
        </w:tabs>
        <w:ind w:left="3382" w:hanging="360"/>
      </w:pPr>
    </w:lvl>
    <w:lvl w:ilvl="5" w:tplc="041B001B" w:tentative="1">
      <w:start w:val="1"/>
      <w:numFmt w:val="lowerRoman"/>
      <w:lvlText w:val="%6."/>
      <w:lvlJc w:val="right"/>
      <w:pPr>
        <w:tabs>
          <w:tab w:val="num" w:pos="4102"/>
        </w:tabs>
        <w:ind w:left="4102" w:hanging="180"/>
      </w:pPr>
    </w:lvl>
    <w:lvl w:ilvl="6" w:tplc="041B000F" w:tentative="1">
      <w:start w:val="1"/>
      <w:numFmt w:val="decimal"/>
      <w:lvlText w:val="%7."/>
      <w:lvlJc w:val="left"/>
      <w:pPr>
        <w:tabs>
          <w:tab w:val="num" w:pos="4822"/>
        </w:tabs>
        <w:ind w:left="4822" w:hanging="360"/>
      </w:pPr>
    </w:lvl>
    <w:lvl w:ilvl="7" w:tplc="041B0019" w:tentative="1">
      <w:start w:val="1"/>
      <w:numFmt w:val="lowerLetter"/>
      <w:lvlText w:val="%8."/>
      <w:lvlJc w:val="left"/>
      <w:pPr>
        <w:tabs>
          <w:tab w:val="num" w:pos="5542"/>
        </w:tabs>
        <w:ind w:left="5542" w:hanging="360"/>
      </w:pPr>
    </w:lvl>
    <w:lvl w:ilvl="8" w:tplc="041B001B" w:tentative="1">
      <w:start w:val="1"/>
      <w:numFmt w:val="lowerRoman"/>
      <w:lvlText w:val="%9."/>
      <w:lvlJc w:val="right"/>
      <w:pPr>
        <w:tabs>
          <w:tab w:val="num" w:pos="6262"/>
        </w:tabs>
        <w:ind w:left="6262" w:hanging="180"/>
      </w:pPr>
    </w:lvl>
  </w:abstractNum>
  <w:abstractNum w:abstractNumId="16" w15:restartNumberingAfterBreak="0">
    <w:nsid w:val="2CB144D3"/>
    <w:multiLevelType w:val="hybridMultilevel"/>
    <w:tmpl w:val="F008E2CA"/>
    <w:lvl w:ilvl="0" w:tplc="5A1A22F0">
      <w:start w:val="8"/>
      <w:numFmt w:val="lowerLetter"/>
      <w:lvlText w:val="%1."/>
      <w:lvlJc w:val="left"/>
      <w:pPr>
        <w:tabs>
          <w:tab w:val="num" w:pos="1068"/>
        </w:tabs>
        <w:ind w:left="1068" w:hanging="708"/>
      </w:pPr>
      <w:rPr>
        <w:rFonts w:hint="default"/>
      </w:rPr>
    </w:lvl>
    <w:lvl w:ilvl="1" w:tplc="D55CB18A">
      <w:start w:val="8"/>
      <w:numFmt w:val="bullet"/>
      <w:lvlText w:val="-"/>
      <w:lvlJc w:val="left"/>
      <w:pPr>
        <w:tabs>
          <w:tab w:val="num" w:pos="1440"/>
        </w:tabs>
        <w:ind w:left="1440" w:hanging="360"/>
      </w:pPr>
      <w:rPr>
        <w:rFonts w:ascii="Times New Roman" w:eastAsia="Times New Roman" w:hAnsi="Times New Roman" w:hint="default"/>
      </w:rPr>
    </w:lvl>
    <w:lvl w:ilvl="2" w:tplc="9962EC52">
      <w:start w:val="1"/>
      <w:numFmt w:val="lowerLetter"/>
      <w:lvlText w:val="%3)"/>
      <w:lvlJc w:val="left"/>
      <w:pPr>
        <w:tabs>
          <w:tab w:val="num" w:pos="2340"/>
        </w:tabs>
        <w:ind w:left="2340" w:hanging="360"/>
      </w:pPr>
      <w:rPr>
        <w:rFonts w:hint="default"/>
      </w:rPr>
    </w:lvl>
    <w:lvl w:ilvl="3" w:tplc="F5E26D06">
      <w:start w:val="1"/>
      <w:numFmt w:val="lowerRoman"/>
      <w:lvlText w:val="(%4)"/>
      <w:lvlJc w:val="left"/>
      <w:pPr>
        <w:tabs>
          <w:tab w:val="num" w:pos="3615"/>
        </w:tabs>
        <w:ind w:left="3615" w:hanging="1095"/>
      </w:pPr>
      <w:rPr>
        <w:rFonts w:hint="default"/>
      </w:rPr>
    </w:lvl>
    <w:lvl w:ilvl="4" w:tplc="041B0019">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start w:val="1"/>
      <w:numFmt w:val="decimal"/>
      <w:lvlText w:val="%7."/>
      <w:lvlJc w:val="left"/>
      <w:pPr>
        <w:tabs>
          <w:tab w:val="num" w:pos="5040"/>
        </w:tabs>
        <w:ind w:left="5040" w:hanging="360"/>
      </w:pPr>
    </w:lvl>
    <w:lvl w:ilvl="7" w:tplc="041B0019">
      <w:start w:val="1"/>
      <w:numFmt w:val="lowerLetter"/>
      <w:lvlText w:val="%8."/>
      <w:lvlJc w:val="left"/>
      <w:pPr>
        <w:tabs>
          <w:tab w:val="num" w:pos="5760"/>
        </w:tabs>
        <w:ind w:left="5760" w:hanging="360"/>
      </w:pPr>
    </w:lvl>
    <w:lvl w:ilvl="8" w:tplc="041B001B">
      <w:start w:val="1"/>
      <w:numFmt w:val="lowerRoman"/>
      <w:lvlText w:val="%9."/>
      <w:lvlJc w:val="right"/>
      <w:pPr>
        <w:tabs>
          <w:tab w:val="num" w:pos="6480"/>
        </w:tabs>
        <w:ind w:left="6480" w:hanging="180"/>
      </w:pPr>
    </w:lvl>
  </w:abstractNum>
  <w:abstractNum w:abstractNumId="17" w15:restartNumberingAfterBreak="0">
    <w:nsid w:val="2DFF4265"/>
    <w:multiLevelType w:val="hybridMultilevel"/>
    <w:tmpl w:val="6696238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2EAF2209"/>
    <w:multiLevelType w:val="hybridMultilevel"/>
    <w:tmpl w:val="440E5E48"/>
    <w:lvl w:ilvl="0" w:tplc="041B000F">
      <w:start w:val="1"/>
      <w:numFmt w:val="decimal"/>
      <w:lvlText w:val="%1."/>
      <w:lvlJc w:val="left"/>
      <w:pPr>
        <w:tabs>
          <w:tab w:val="num" w:pos="720"/>
        </w:tabs>
        <w:ind w:left="720" w:hanging="360"/>
      </w:pPr>
    </w:lvl>
    <w:lvl w:ilvl="1" w:tplc="1ACED096">
      <w:start w:val="1"/>
      <w:numFmt w:val="lowerLetter"/>
      <w:lvlText w:val="%2)"/>
      <w:lvlJc w:val="left"/>
      <w:pPr>
        <w:tabs>
          <w:tab w:val="num" w:pos="1440"/>
        </w:tabs>
        <w:ind w:left="1440" w:hanging="360"/>
      </w:pPr>
      <w:rPr>
        <w:rFonts w:hint="default"/>
      </w:rPr>
    </w:lvl>
    <w:lvl w:ilvl="2" w:tplc="34DADED6">
      <w:start w:val="1"/>
      <w:numFmt w:val="lowerRoman"/>
      <w:lvlText w:val="(%3)"/>
      <w:lvlJc w:val="left"/>
      <w:pPr>
        <w:tabs>
          <w:tab w:val="num" w:pos="2700"/>
        </w:tabs>
        <w:ind w:left="2700" w:hanging="720"/>
      </w:pPr>
      <w:rPr>
        <w:rFonts w:hint="default"/>
      </w:r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4BD6C338">
      <w:start w:val="1"/>
      <w:numFmt w:val="lowerRoman"/>
      <w:lvlText w:val="(%6)"/>
      <w:lvlJc w:val="right"/>
      <w:pPr>
        <w:ind w:left="4320" w:hanging="180"/>
      </w:pPr>
      <w:rPr>
        <w:rFonts w:ascii="Times New Roman" w:eastAsia="Calibri" w:hAnsi="Times New Roman" w:cs="Times New Roman"/>
      </w:r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2ED03056"/>
    <w:multiLevelType w:val="hybridMultilevel"/>
    <w:tmpl w:val="C3287AF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30B84A38"/>
    <w:multiLevelType w:val="hybridMultilevel"/>
    <w:tmpl w:val="85664190"/>
    <w:lvl w:ilvl="0" w:tplc="0FB26F8A">
      <w:start w:val="1"/>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36FB7D7A"/>
    <w:multiLevelType w:val="hybridMultilevel"/>
    <w:tmpl w:val="12CEC6AC"/>
    <w:lvl w:ilvl="0" w:tplc="041B0001">
      <w:start w:val="1"/>
      <w:numFmt w:val="bullet"/>
      <w:lvlText w:val=""/>
      <w:lvlJc w:val="left"/>
      <w:pPr>
        <w:ind w:left="1713" w:hanging="360"/>
      </w:pPr>
      <w:rPr>
        <w:rFonts w:ascii="Symbol" w:hAnsi="Symbol" w:hint="default"/>
      </w:rPr>
    </w:lvl>
    <w:lvl w:ilvl="1" w:tplc="041B0003" w:tentative="1">
      <w:start w:val="1"/>
      <w:numFmt w:val="bullet"/>
      <w:lvlText w:val="o"/>
      <w:lvlJc w:val="left"/>
      <w:pPr>
        <w:ind w:left="2433" w:hanging="360"/>
      </w:pPr>
      <w:rPr>
        <w:rFonts w:ascii="Courier New" w:hAnsi="Courier New" w:cs="Courier New" w:hint="default"/>
      </w:rPr>
    </w:lvl>
    <w:lvl w:ilvl="2" w:tplc="041B0005" w:tentative="1">
      <w:start w:val="1"/>
      <w:numFmt w:val="bullet"/>
      <w:lvlText w:val=""/>
      <w:lvlJc w:val="left"/>
      <w:pPr>
        <w:ind w:left="3153" w:hanging="360"/>
      </w:pPr>
      <w:rPr>
        <w:rFonts w:ascii="Wingdings" w:hAnsi="Wingdings" w:hint="default"/>
      </w:rPr>
    </w:lvl>
    <w:lvl w:ilvl="3" w:tplc="041B0001" w:tentative="1">
      <w:start w:val="1"/>
      <w:numFmt w:val="bullet"/>
      <w:lvlText w:val=""/>
      <w:lvlJc w:val="left"/>
      <w:pPr>
        <w:ind w:left="3873" w:hanging="360"/>
      </w:pPr>
      <w:rPr>
        <w:rFonts w:ascii="Symbol" w:hAnsi="Symbol" w:hint="default"/>
      </w:rPr>
    </w:lvl>
    <w:lvl w:ilvl="4" w:tplc="041B0003" w:tentative="1">
      <w:start w:val="1"/>
      <w:numFmt w:val="bullet"/>
      <w:lvlText w:val="o"/>
      <w:lvlJc w:val="left"/>
      <w:pPr>
        <w:ind w:left="4593" w:hanging="360"/>
      </w:pPr>
      <w:rPr>
        <w:rFonts w:ascii="Courier New" w:hAnsi="Courier New" w:cs="Courier New" w:hint="default"/>
      </w:rPr>
    </w:lvl>
    <w:lvl w:ilvl="5" w:tplc="041B0005" w:tentative="1">
      <w:start w:val="1"/>
      <w:numFmt w:val="bullet"/>
      <w:lvlText w:val=""/>
      <w:lvlJc w:val="left"/>
      <w:pPr>
        <w:ind w:left="5313" w:hanging="360"/>
      </w:pPr>
      <w:rPr>
        <w:rFonts w:ascii="Wingdings" w:hAnsi="Wingdings" w:hint="default"/>
      </w:rPr>
    </w:lvl>
    <w:lvl w:ilvl="6" w:tplc="041B0001" w:tentative="1">
      <w:start w:val="1"/>
      <w:numFmt w:val="bullet"/>
      <w:lvlText w:val=""/>
      <w:lvlJc w:val="left"/>
      <w:pPr>
        <w:ind w:left="6033" w:hanging="360"/>
      </w:pPr>
      <w:rPr>
        <w:rFonts w:ascii="Symbol" w:hAnsi="Symbol" w:hint="default"/>
      </w:rPr>
    </w:lvl>
    <w:lvl w:ilvl="7" w:tplc="041B0003" w:tentative="1">
      <w:start w:val="1"/>
      <w:numFmt w:val="bullet"/>
      <w:lvlText w:val="o"/>
      <w:lvlJc w:val="left"/>
      <w:pPr>
        <w:ind w:left="6753" w:hanging="360"/>
      </w:pPr>
      <w:rPr>
        <w:rFonts w:ascii="Courier New" w:hAnsi="Courier New" w:cs="Courier New" w:hint="default"/>
      </w:rPr>
    </w:lvl>
    <w:lvl w:ilvl="8" w:tplc="041B0005" w:tentative="1">
      <w:start w:val="1"/>
      <w:numFmt w:val="bullet"/>
      <w:lvlText w:val=""/>
      <w:lvlJc w:val="left"/>
      <w:pPr>
        <w:ind w:left="7473" w:hanging="360"/>
      </w:pPr>
      <w:rPr>
        <w:rFonts w:ascii="Wingdings" w:hAnsi="Wingdings" w:hint="default"/>
      </w:rPr>
    </w:lvl>
  </w:abstractNum>
  <w:abstractNum w:abstractNumId="22" w15:restartNumberingAfterBreak="0">
    <w:nsid w:val="39150CBE"/>
    <w:multiLevelType w:val="hybridMultilevel"/>
    <w:tmpl w:val="BB7E83C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3A9816A1"/>
    <w:multiLevelType w:val="hybridMultilevel"/>
    <w:tmpl w:val="6CFA10D0"/>
    <w:lvl w:ilvl="0" w:tplc="FF9A7590">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41E64AAA"/>
    <w:multiLevelType w:val="hybridMultilevel"/>
    <w:tmpl w:val="CF52F5B6"/>
    <w:lvl w:ilvl="0" w:tplc="34DADED6">
      <w:start w:val="1"/>
      <w:numFmt w:val="lowerRoman"/>
      <w:lvlText w:val="(%1)"/>
      <w:lvlJc w:val="left"/>
      <w:pPr>
        <w:ind w:left="1070" w:hanging="360"/>
      </w:pPr>
      <w:rPr>
        <w:rFonts w:hint="default"/>
        <w:b w:val="0"/>
        <w:color w:val="auto"/>
      </w:rPr>
    </w:lvl>
    <w:lvl w:ilvl="1" w:tplc="041B0019">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start w:val="1"/>
      <w:numFmt w:val="decimal"/>
      <w:lvlText w:val="%4."/>
      <w:lvlJc w:val="left"/>
      <w:pPr>
        <w:tabs>
          <w:tab w:val="num" w:pos="2880"/>
        </w:tabs>
        <w:ind w:left="2880" w:hanging="360"/>
      </w:pPr>
    </w:lvl>
    <w:lvl w:ilvl="4" w:tplc="041B0019">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start w:val="1"/>
      <w:numFmt w:val="decimal"/>
      <w:lvlText w:val="%7."/>
      <w:lvlJc w:val="left"/>
      <w:pPr>
        <w:tabs>
          <w:tab w:val="num" w:pos="5040"/>
        </w:tabs>
        <w:ind w:left="5040" w:hanging="360"/>
      </w:pPr>
    </w:lvl>
    <w:lvl w:ilvl="7" w:tplc="041B0019">
      <w:start w:val="1"/>
      <w:numFmt w:val="lowerLetter"/>
      <w:lvlText w:val="%8."/>
      <w:lvlJc w:val="left"/>
      <w:pPr>
        <w:tabs>
          <w:tab w:val="num" w:pos="5760"/>
        </w:tabs>
        <w:ind w:left="5760" w:hanging="360"/>
      </w:pPr>
    </w:lvl>
    <w:lvl w:ilvl="8" w:tplc="041B001B">
      <w:start w:val="1"/>
      <w:numFmt w:val="lowerRoman"/>
      <w:lvlText w:val="%9."/>
      <w:lvlJc w:val="right"/>
      <w:pPr>
        <w:tabs>
          <w:tab w:val="num" w:pos="6480"/>
        </w:tabs>
        <w:ind w:left="6480" w:hanging="180"/>
      </w:pPr>
    </w:lvl>
  </w:abstractNum>
  <w:abstractNum w:abstractNumId="25" w15:restartNumberingAfterBreak="0">
    <w:nsid w:val="43B820B7"/>
    <w:multiLevelType w:val="hybridMultilevel"/>
    <w:tmpl w:val="72C21DB0"/>
    <w:lvl w:ilvl="0" w:tplc="DCA2CBAE">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4470356E"/>
    <w:multiLevelType w:val="multilevel"/>
    <w:tmpl w:val="4E6AC0A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46056304"/>
    <w:multiLevelType w:val="hybridMultilevel"/>
    <w:tmpl w:val="0414BB96"/>
    <w:lvl w:ilvl="0" w:tplc="06D6BA72">
      <w:start w:val="1"/>
      <w:numFmt w:val="bullet"/>
      <w:lvlText w:val=""/>
      <w:lvlJc w:val="left"/>
      <w:pPr>
        <w:ind w:left="2007" w:hanging="360"/>
      </w:pPr>
      <w:rPr>
        <w:rFonts w:ascii="Symbol" w:hAnsi="Symbol" w:hint="default"/>
        <w:color w:val="auto"/>
      </w:rPr>
    </w:lvl>
    <w:lvl w:ilvl="1" w:tplc="041B0003" w:tentative="1">
      <w:start w:val="1"/>
      <w:numFmt w:val="bullet"/>
      <w:lvlText w:val="o"/>
      <w:lvlJc w:val="left"/>
      <w:pPr>
        <w:ind w:left="2727" w:hanging="360"/>
      </w:pPr>
      <w:rPr>
        <w:rFonts w:ascii="Courier New" w:hAnsi="Courier New" w:cs="Courier New" w:hint="default"/>
      </w:rPr>
    </w:lvl>
    <w:lvl w:ilvl="2" w:tplc="041B0005" w:tentative="1">
      <w:start w:val="1"/>
      <w:numFmt w:val="bullet"/>
      <w:lvlText w:val=""/>
      <w:lvlJc w:val="left"/>
      <w:pPr>
        <w:ind w:left="3447" w:hanging="360"/>
      </w:pPr>
      <w:rPr>
        <w:rFonts w:ascii="Wingdings" w:hAnsi="Wingdings" w:hint="default"/>
      </w:rPr>
    </w:lvl>
    <w:lvl w:ilvl="3" w:tplc="041B0001" w:tentative="1">
      <w:start w:val="1"/>
      <w:numFmt w:val="bullet"/>
      <w:lvlText w:val=""/>
      <w:lvlJc w:val="left"/>
      <w:pPr>
        <w:ind w:left="4167" w:hanging="360"/>
      </w:pPr>
      <w:rPr>
        <w:rFonts w:ascii="Symbol" w:hAnsi="Symbol" w:hint="default"/>
      </w:rPr>
    </w:lvl>
    <w:lvl w:ilvl="4" w:tplc="041B0003" w:tentative="1">
      <w:start w:val="1"/>
      <w:numFmt w:val="bullet"/>
      <w:lvlText w:val="o"/>
      <w:lvlJc w:val="left"/>
      <w:pPr>
        <w:ind w:left="4887" w:hanging="360"/>
      </w:pPr>
      <w:rPr>
        <w:rFonts w:ascii="Courier New" w:hAnsi="Courier New" w:cs="Courier New" w:hint="default"/>
      </w:rPr>
    </w:lvl>
    <w:lvl w:ilvl="5" w:tplc="041B0005" w:tentative="1">
      <w:start w:val="1"/>
      <w:numFmt w:val="bullet"/>
      <w:lvlText w:val=""/>
      <w:lvlJc w:val="left"/>
      <w:pPr>
        <w:ind w:left="5607" w:hanging="360"/>
      </w:pPr>
      <w:rPr>
        <w:rFonts w:ascii="Wingdings" w:hAnsi="Wingdings" w:hint="default"/>
      </w:rPr>
    </w:lvl>
    <w:lvl w:ilvl="6" w:tplc="041B0001" w:tentative="1">
      <w:start w:val="1"/>
      <w:numFmt w:val="bullet"/>
      <w:lvlText w:val=""/>
      <w:lvlJc w:val="left"/>
      <w:pPr>
        <w:ind w:left="6327" w:hanging="360"/>
      </w:pPr>
      <w:rPr>
        <w:rFonts w:ascii="Symbol" w:hAnsi="Symbol" w:hint="default"/>
      </w:rPr>
    </w:lvl>
    <w:lvl w:ilvl="7" w:tplc="041B0003" w:tentative="1">
      <w:start w:val="1"/>
      <w:numFmt w:val="bullet"/>
      <w:lvlText w:val="o"/>
      <w:lvlJc w:val="left"/>
      <w:pPr>
        <w:ind w:left="7047" w:hanging="360"/>
      </w:pPr>
      <w:rPr>
        <w:rFonts w:ascii="Courier New" w:hAnsi="Courier New" w:cs="Courier New" w:hint="default"/>
      </w:rPr>
    </w:lvl>
    <w:lvl w:ilvl="8" w:tplc="041B0005" w:tentative="1">
      <w:start w:val="1"/>
      <w:numFmt w:val="bullet"/>
      <w:lvlText w:val=""/>
      <w:lvlJc w:val="left"/>
      <w:pPr>
        <w:ind w:left="7767" w:hanging="360"/>
      </w:pPr>
      <w:rPr>
        <w:rFonts w:ascii="Wingdings" w:hAnsi="Wingdings" w:hint="default"/>
      </w:rPr>
    </w:lvl>
  </w:abstractNum>
  <w:abstractNum w:abstractNumId="28" w15:restartNumberingAfterBreak="0">
    <w:nsid w:val="476C3560"/>
    <w:multiLevelType w:val="hybridMultilevel"/>
    <w:tmpl w:val="A27C20D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4ABA0EB0"/>
    <w:multiLevelType w:val="hybridMultilevel"/>
    <w:tmpl w:val="63123B0C"/>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575A4EF0"/>
    <w:multiLevelType w:val="hybridMultilevel"/>
    <w:tmpl w:val="473E9CC8"/>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58767D21"/>
    <w:multiLevelType w:val="hybridMultilevel"/>
    <w:tmpl w:val="A29CDA6C"/>
    <w:lvl w:ilvl="0" w:tplc="041B000F">
      <w:start w:val="1"/>
      <w:numFmt w:val="decimal"/>
      <w:lvlText w:val="%1."/>
      <w:lvlJc w:val="left"/>
      <w:pPr>
        <w:ind w:left="786" w:hanging="360"/>
      </w:pPr>
    </w:lvl>
    <w:lvl w:ilvl="1" w:tplc="F2DCAB42">
      <w:start w:val="1"/>
      <w:numFmt w:val="lowerRoman"/>
      <w:lvlText w:val="%2."/>
      <w:lvlJc w:val="left"/>
      <w:pPr>
        <w:ind w:left="1866" w:hanging="720"/>
      </w:pPr>
      <w:rPr>
        <w:rFonts w:asciiTheme="minorHAnsi" w:hAnsiTheme="minorHAnsi" w:cstheme="minorBidi" w:hint="default"/>
      </w:r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32" w15:restartNumberingAfterBreak="0">
    <w:nsid w:val="59251862"/>
    <w:multiLevelType w:val="hybridMultilevel"/>
    <w:tmpl w:val="2AA08B9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5926553D"/>
    <w:multiLevelType w:val="hybridMultilevel"/>
    <w:tmpl w:val="C122C6F2"/>
    <w:lvl w:ilvl="0" w:tplc="6E8C5FE2">
      <w:start w:val="1"/>
      <w:numFmt w:val="lowerLetter"/>
      <w:lvlText w:val="%1)"/>
      <w:lvlJc w:val="left"/>
      <w:pPr>
        <w:tabs>
          <w:tab w:val="num" w:pos="900"/>
        </w:tabs>
        <w:ind w:left="900" w:hanging="360"/>
      </w:pPr>
      <w:rPr>
        <w:rFonts w:hint="default"/>
      </w:rPr>
    </w:lvl>
    <w:lvl w:ilvl="1" w:tplc="041B0019" w:tentative="1">
      <w:start w:val="1"/>
      <w:numFmt w:val="lowerLetter"/>
      <w:lvlText w:val="%2."/>
      <w:lvlJc w:val="left"/>
      <w:pPr>
        <w:tabs>
          <w:tab w:val="num" w:pos="1620"/>
        </w:tabs>
        <w:ind w:left="1620" w:hanging="360"/>
      </w:pPr>
    </w:lvl>
    <w:lvl w:ilvl="2" w:tplc="041B001B" w:tentative="1">
      <w:start w:val="1"/>
      <w:numFmt w:val="lowerRoman"/>
      <w:lvlText w:val="%3."/>
      <w:lvlJc w:val="right"/>
      <w:pPr>
        <w:tabs>
          <w:tab w:val="num" w:pos="2340"/>
        </w:tabs>
        <w:ind w:left="2340" w:hanging="180"/>
      </w:pPr>
    </w:lvl>
    <w:lvl w:ilvl="3" w:tplc="041B000F" w:tentative="1">
      <w:start w:val="1"/>
      <w:numFmt w:val="decimal"/>
      <w:lvlText w:val="%4."/>
      <w:lvlJc w:val="left"/>
      <w:pPr>
        <w:tabs>
          <w:tab w:val="num" w:pos="3060"/>
        </w:tabs>
        <w:ind w:left="3060" w:hanging="360"/>
      </w:pPr>
    </w:lvl>
    <w:lvl w:ilvl="4" w:tplc="041B0019" w:tentative="1">
      <w:start w:val="1"/>
      <w:numFmt w:val="lowerLetter"/>
      <w:lvlText w:val="%5."/>
      <w:lvlJc w:val="left"/>
      <w:pPr>
        <w:tabs>
          <w:tab w:val="num" w:pos="3780"/>
        </w:tabs>
        <w:ind w:left="3780" w:hanging="360"/>
      </w:pPr>
    </w:lvl>
    <w:lvl w:ilvl="5" w:tplc="041B001B" w:tentative="1">
      <w:start w:val="1"/>
      <w:numFmt w:val="lowerRoman"/>
      <w:lvlText w:val="%6."/>
      <w:lvlJc w:val="right"/>
      <w:pPr>
        <w:tabs>
          <w:tab w:val="num" w:pos="4500"/>
        </w:tabs>
        <w:ind w:left="4500" w:hanging="180"/>
      </w:pPr>
    </w:lvl>
    <w:lvl w:ilvl="6" w:tplc="041B000F" w:tentative="1">
      <w:start w:val="1"/>
      <w:numFmt w:val="decimal"/>
      <w:lvlText w:val="%7."/>
      <w:lvlJc w:val="left"/>
      <w:pPr>
        <w:tabs>
          <w:tab w:val="num" w:pos="5220"/>
        </w:tabs>
        <w:ind w:left="5220" w:hanging="360"/>
      </w:pPr>
    </w:lvl>
    <w:lvl w:ilvl="7" w:tplc="041B0019" w:tentative="1">
      <w:start w:val="1"/>
      <w:numFmt w:val="lowerLetter"/>
      <w:lvlText w:val="%8."/>
      <w:lvlJc w:val="left"/>
      <w:pPr>
        <w:tabs>
          <w:tab w:val="num" w:pos="5940"/>
        </w:tabs>
        <w:ind w:left="5940" w:hanging="360"/>
      </w:pPr>
    </w:lvl>
    <w:lvl w:ilvl="8" w:tplc="041B001B" w:tentative="1">
      <w:start w:val="1"/>
      <w:numFmt w:val="lowerRoman"/>
      <w:lvlText w:val="%9."/>
      <w:lvlJc w:val="right"/>
      <w:pPr>
        <w:tabs>
          <w:tab w:val="num" w:pos="6660"/>
        </w:tabs>
        <w:ind w:left="6660" w:hanging="180"/>
      </w:pPr>
    </w:lvl>
  </w:abstractNum>
  <w:abstractNum w:abstractNumId="34" w15:restartNumberingAfterBreak="0">
    <w:nsid w:val="602E07FB"/>
    <w:multiLevelType w:val="hybridMultilevel"/>
    <w:tmpl w:val="512EC326"/>
    <w:lvl w:ilvl="0" w:tplc="041B0017">
      <w:start w:val="1"/>
      <w:numFmt w:val="lowerLetter"/>
      <w:lvlText w:val="%1)"/>
      <w:lvlJc w:val="left"/>
      <w:pPr>
        <w:ind w:left="1287" w:hanging="360"/>
      </w:pPr>
    </w:lvl>
    <w:lvl w:ilvl="1" w:tplc="041B0019">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5" w15:restartNumberingAfterBreak="0">
    <w:nsid w:val="61C765A1"/>
    <w:multiLevelType w:val="hybridMultilevel"/>
    <w:tmpl w:val="3AE024CE"/>
    <w:lvl w:ilvl="0" w:tplc="041B0001">
      <w:start w:val="1"/>
      <w:numFmt w:val="bullet"/>
      <w:lvlText w:val=""/>
      <w:lvlJc w:val="left"/>
      <w:pPr>
        <w:tabs>
          <w:tab w:val="num" w:pos="764"/>
        </w:tabs>
        <w:ind w:left="764" w:hanging="360"/>
      </w:pPr>
      <w:rPr>
        <w:rFonts w:ascii="Symbol" w:hAnsi="Symbol" w:hint="default"/>
        <w:b/>
      </w:rPr>
    </w:lvl>
    <w:lvl w:ilvl="1" w:tplc="041B0003">
      <w:start w:val="1"/>
      <w:numFmt w:val="bullet"/>
      <w:lvlText w:val="o"/>
      <w:lvlJc w:val="left"/>
      <w:pPr>
        <w:tabs>
          <w:tab w:val="num" w:pos="1124"/>
        </w:tabs>
        <w:ind w:left="1124" w:hanging="360"/>
      </w:pPr>
      <w:rPr>
        <w:rFonts w:ascii="Courier New" w:hAnsi="Courier New" w:cs="Times New Roman" w:hint="default"/>
      </w:rPr>
    </w:lvl>
    <w:lvl w:ilvl="2" w:tplc="041B0005">
      <w:start w:val="1"/>
      <w:numFmt w:val="bullet"/>
      <w:lvlText w:val=""/>
      <w:lvlJc w:val="left"/>
      <w:pPr>
        <w:tabs>
          <w:tab w:val="num" w:pos="1844"/>
        </w:tabs>
        <w:ind w:left="1844" w:hanging="360"/>
      </w:pPr>
      <w:rPr>
        <w:rFonts w:ascii="Wingdings" w:hAnsi="Wingdings" w:hint="default"/>
      </w:rPr>
    </w:lvl>
    <w:lvl w:ilvl="3" w:tplc="041B0001">
      <w:start w:val="1"/>
      <w:numFmt w:val="bullet"/>
      <w:lvlText w:val=""/>
      <w:lvlJc w:val="left"/>
      <w:pPr>
        <w:tabs>
          <w:tab w:val="num" w:pos="2564"/>
        </w:tabs>
        <w:ind w:left="2564" w:hanging="360"/>
      </w:pPr>
      <w:rPr>
        <w:rFonts w:ascii="Symbol" w:hAnsi="Symbol" w:hint="default"/>
      </w:rPr>
    </w:lvl>
    <w:lvl w:ilvl="4" w:tplc="041B0003">
      <w:start w:val="1"/>
      <w:numFmt w:val="bullet"/>
      <w:lvlText w:val="o"/>
      <w:lvlJc w:val="left"/>
      <w:pPr>
        <w:tabs>
          <w:tab w:val="num" w:pos="3284"/>
        </w:tabs>
        <w:ind w:left="3284" w:hanging="360"/>
      </w:pPr>
      <w:rPr>
        <w:rFonts w:ascii="Courier New" w:hAnsi="Courier New" w:cs="Times New Roman" w:hint="default"/>
      </w:rPr>
    </w:lvl>
    <w:lvl w:ilvl="5" w:tplc="041B0005">
      <w:start w:val="1"/>
      <w:numFmt w:val="bullet"/>
      <w:lvlText w:val=""/>
      <w:lvlJc w:val="left"/>
      <w:pPr>
        <w:tabs>
          <w:tab w:val="num" w:pos="4004"/>
        </w:tabs>
        <w:ind w:left="4004" w:hanging="360"/>
      </w:pPr>
      <w:rPr>
        <w:rFonts w:ascii="Wingdings" w:hAnsi="Wingdings" w:hint="default"/>
      </w:rPr>
    </w:lvl>
    <w:lvl w:ilvl="6" w:tplc="041B0001">
      <w:start w:val="1"/>
      <w:numFmt w:val="bullet"/>
      <w:lvlText w:val=""/>
      <w:lvlJc w:val="left"/>
      <w:pPr>
        <w:tabs>
          <w:tab w:val="num" w:pos="4724"/>
        </w:tabs>
        <w:ind w:left="4724" w:hanging="360"/>
      </w:pPr>
      <w:rPr>
        <w:rFonts w:ascii="Symbol" w:hAnsi="Symbol" w:hint="default"/>
      </w:rPr>
    </w:lvl>
    <w:lvl w:ilvl="7" w:tplc="041B0003">
      <w:start w:val="1"/>
      <w:numFmt w:val="bullet"/>
      <w:lvlText w:val="o"/>
      <w:lvlJc w:val="left"/>
      <w:pPr>
        <w:tabs>
          <w:tab w:val="num" w:pos="5444"/>
        </w:tabs>
        <w:ind w:left="5444" w:hanging="360"/>
      </w:pPr>
      <w:rPr>
        <w:rFonts w:ascii="Courier New" w:hAnsi="Courier New" w:cs="Times New Roman" w:hint="default"/>
      </w:rPr>
    </w:lvl>
    <w:lvl w:ilvl="8" w:tplc="041B0005">
      <w:start w:val="1"/>
      <w:numFmt w:val="bullet"/>
      <w:lvlText w:val=""/>
      <w:lvlJc w:val="left"/>
      <w:pPr>
        <w:tabs>
          <w:tab w:val="num" w:pos="6164"/>
        </w:tabs>
        <w:ind w:left="6164" w:hanging="360"/>
      </w:pPr>
      <w:rPr>
        <w:rFonts w:ascii="Wingdings" w:hAnsi="Wingdings" w:hint="default"/>
      </w:rPr>
    </w:lvl>
  </w:abstractNum>
  <w:abstractNum w:abstractNumId="36" w15:restartNumberingAfterBreak="0">
    <w:nsid w:val="660D3E73"/>
    <w:multiLevelType w:val="hybridMultilevel"/>
    <w:tmpl w:val="F7982D4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6B6D0ADF"/>
    <w:multiLevelType w:val="hybridMultilevel"/>
    <w:tmpl w:val="027C9894"/>
    <w:lvl w:ilvl="0" w:tplc="34DADED6">
      <w:start w:val="1"/>
      <w:numFmt w:val="lowerRoman"/>
      <w:lvlText w:val="(%1)"/>
      <w:lvlJc w:val="left"/>
      <w:pPr>
        <w:ind w:left="2007" w:hanging="360"/>
      </w:pPr>
      <w:rPr>
        <w:rFonts w:hint="default"/>
      </w:rPr>
    </w:lvl>
    <w:lvl w:ilvl="1" w:tplc="041B0019" w:tentative="1">
      <w:start w:val="1"/>
      <w:numFmt w:val="lowerLetter"/>
      <w:lvlText w:val="%2."/>
      <w:lvlJc w:val="left"/>
      <w:pPr>
        <w:ind w:left="2727" w:hanging="360"/>
      </w:pPr>
    </w:lvl>
    <w:lvl w:ilvl="2" w:tplc="041B001B" w:tentative="1">
      <w:start w:val="1"/>
      <w:numFmt w:val="lowerRoman"/>
      <w:lvlText w:val="%3."/>
      <w:lvlJc w:val="right"/>
      <w:pPr>
        <w:ind w:left="3447" w:hanging="180"/>
      </w:pPr>
    </w:lvl>
    <w:lvl w:ilvl="3" w:tplc="041B000F" w:tentative="1">
      <w:start w:val="1"/>
      <w:numFmt w:val="decimal"/>
      <w:lvlText w:val="%4."/>
      <w:lvlJc w:val="left"/>
      <w:pPr>
        <w:ind w:left="4167" w:hanging="360"/>
      </w:pPr>
    </w:lvl>
    <w:lvl w:ilvl="4" w:tplc="041B0019" w:tentative="1">
      <w:start w:val="1"/>
      <w:numFmt w:val="lowerLetter"/>
      <w:lvlText w:val="%5."/>
      <w:lvlJc w:val="left"/>
      <w:pPr>
        <w:ind w:left="4887" w:hanging="360"/>
      </w:pPr>
    </w:lvl>
    <w:lvl w:ilvl="5" w:tplc="041B001B" w:tentative="1">
      <w:start w:val="1"/>
      <w:numFmt w:val="lowerRoman"/>
      <w:lvlText w:val="%6."/>
      <w:lvlJc w:val="right"/>
      <w:pPr>
        <w:ind w:left="5607" w:hanging="180"/>
      </w:pPr>
    </w:lvl>
    <w:lvl w:ilvl="6" w:tplc="041B000F" w:tentative="1">
      <w:start w:val="1"/>
      <w:numFmt w:val="decimal"/>
      <w:lvlText w:val="%7."/>
      <w:lvlJc w:val="left"/>
      <w:pPr>
        <w:ind w:left="6327" w:hanging="360"/>
      </w:pPr>
    </w:lvl>
    <w:lvl w:ilvl="7" w:tplc="041B0019" w:tentative="1">
      <w:start w:val="1"/>
      <w:numFmt w:val="lowerLetter"/>
      <w:lvlText w:val="%8."/>
      <w:lvlJc w:val="left"/>
      <w:pPr>
        <w:ind w:left="7047" w:hanging="360"/>
      </w:pPr>
    </w:lvl>
    <w:lvl w:ilvl="8" w:tplc="041B001B" w:tentative="1">
      <w:start w:val="1"/>
      <w:numFmt w:val="lowerRoman"/>
      <w:lvlText w:val="%9."/>
      <w:lvlJc w:val="right"/>
      <w:pPr>
        <w:ind w:left="7767" w:hanging="180"/>
      </w:pPr>
    </w:lvl>
  </w:abstractNum>
  <w:abstractNum w:abstractNumId="38" w15:restartNumberingAfterBreak="0">
    <w:nsid w:val="6B8D5AF5"/>
    <w:multiLevelType w:val="hybridMultilevel"/>
    <w:tmpl w:val="19FA0982"/>
    <w:lvl w:ilvl="0" w:tplc="1A462FD2">
      <w:start w:val="1"/>
      <w:numFmt w:val="decimal"/>
      <w:lvlText w:val="%1."/>
      <w:lvlJc w:val="left"/>
      <w:pPr>
        <w:ind w:left="720" w:hanging="360"/>
      </w:pPr>
      <w:rPr>
        <w:rFonts w:hint="default"/>
        <w:b w:val="0"/>
        <w:bCs/>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6D4E2AEC"/>
    <w:multiLevelType w:val="hybridMultilevel"/>
    <w:tmpl w:val="BBD09C44"/>
    <w:lvl w:ilvl="0" w:tplc="20D01F64">
      <w:start w:val="1"/>
      <w:numFmt w:val="bullet"/>
      <w:lvlText w:val=""/>
      <w:lvlJc w:val="left"/>
      <w:pPr>
        <w:ind w:left="2280" w:hanging="360"/>
      </w:pPr>
      <w:rPr>
        <w:rFonts w:ascii="Symbol" w:hAnsi="Symbol" w:hint="default"/>
      </w:rPr>
    </w:lvl>
    <w:lvl w:ilvl="1" w:tplc="041B0003" w:tentative="1">
      <w:start w:val="1"/>
      <w:numFmt w:val="bullet"/>
      <w:lvlText w:val="o"/>
      <w:lvlJc w:val="left"/>
      <w:pPr>
        <w:ind w:left="3000" w:hanging="360"/>
      </w:pPr>
      <w:rPr>
        <w:rFonts w:ascii="Courier New" w:hAnsi="Courier New" w:cs="Courier New" w:hint="default"/>
      </w:rPr>
    </w:lvl>
    <w:lvl w:ilvl="2" w:tplc="041B0005">
      <w:start w:val="1"/>
      <w:numFmt w:val="bullet"/>
      <w:lvlText w:val=""/>
      <w:lvlJc w:val="left"/>
      <w:pPr>
        <w:ind w:left="3720" w:hanging="360"/>
      </w:pPr>
      <w:rPr>
        <w:rFonts w:ascii="Wingdings" w:hAnsi="Wingdings" w:hint="default"/>
      </w:rPr>
    </w:lvl>
    <w:lvl w:ilvl="3" w:tplc="041B0001" w:tentative="1">
      <w:start w:val="1"/>
      <w:numFmt w:val="bullet"/>
      <w:lvlText w:val=""/>
      <w:lvlJc w:val="left"/>
      <w:pPr>
        <w:ind w:left="4440" w:hanging="360"/>
      </w:pPr>
      <w:rPr>
        <w:rFonts w:ascii="Symbol" w:hAnsi="Symbol" w:hint="default"/>
      </w:rPr>
    </w:lvl>
    <w:lvl w:ilvl="4" w:tplc="041B0003" w:tentative="1">
      <w:start w:val="1"/>
      <w:numFmt w:val="bullet"/>
      <w:lvlText w:val="o"/>
      <w:lvlJc w:val="left"/>
      <w:pPr>
        <w:ind w:left="5160" w:hanging="360"/>
      </w:pPr>
      <w:rPr>
        <w:rFonts w:ascii="Courier New" w:hAnsi="Courier New" w:cs="Courier New" w:hint="default"/>
      </w:rPr>
    </w:lvl>
    <w:lvl w:ilvl="5" w:tplc="041B0005" w:tentative="1">
      <w:start w:val="1"/>
      <w:numFmt w:val="bullet"/>
      <w:lvlText w:val=""/>
      <w:lvlJc w:val="left"/>
      <w:pPr>
        <w:ind w:left="5880" w:hanging="360"/>
      </w:pPr>
      <w:rPr>
        <w:rFonts w:ascii="Wingdings" w:hAnsi="Wingdings" w:hint="default"/>
      </w:rPr>
    </w:lvl>
    <w:lvl w:ilvl="6" w:tplc="041B0001" w:tentative="1">
      <w:start w:val="1"/>
      <w:numFmt w:val="bullet"/>
      <w:lvlText w:val=""/>
      <w:lvlJc w:val="left"/>
      <w:pPr>
        <w:ind w:left="6600" w:hanging="360"/>
      </w:pPr>
      <w:rPr>
        <w:rFonts w:ascii="Symbol" w:hAnsi="Symbol" w:hint="default"/>
      </w:rPr>
    </w:lvl>
    <w:lvl w:ilvl="7" w:tplc="041B0003" w:tentative="1">
      <w:start w:val="1"/>
      <w:numFmt w:val="bullet"/>
      <w:lvlText w:val="o"/>
      <w:lvlJc w:val="left"/>
      <w:pPr>
        <w:ind w:left="7320" w:hanging="360"/>
      </w:pPr>
      <w:rPr>
        <w:rFonts w:ascii="Courier New" w:hAnsi="Courier New" w:cs="Courier New" w:hint="default"/>
      </w:rPr>
    </w:lvl>
    <w:lvl w:ilvl="8" w:tplc="041B0005" w:tentative="1">
      <w:start w:val="1"/>
      <w:numFmt w:val="bullet"/>
      <w:lvlText w:val=""/>
      <w:lvlJc w:val="left"/>
      <w:pPr>
        <w:ind w:left="8040" w:hanging="360"/>
      </w:pPr>
      <w:rPr>
        <w:rFonts w:ascii="Wingdings" w:hAnsi="Wingdings" w:hint="default"/>
      </w:rPr>
    </w:lvl>
  </w:abstractNum>
  <w:abstractNum w:abstractNumId="40" w15:restartNumberingAfterBreak="0">
    <w:nsid w:val="6F1D0A5E"/>
    <w:multiLevelType w:val="hybridMultilevel"/>
    <w:tmpl w:val="B0C4049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15:restartNumberingAfterBreak="0">
    <w:nsid w:val="71D24496"/>
    <w:multiLevelType w:val="hybridMultilevel"/>
    <w:tmpl w:val="01CC40FC"/>
    <w:lvl w:ilvl="0" w:tplc="20D01F64">
      <w:start w:val="1"/>
      <w:numFmt w:val="bullet"/>
      <w:lvlText w:val=""/>
      <w:lvlJc w:val="left"/>
      <w:pPr>
        <w:ind w:left="2007" w:hanging="360"/>
      </w:pPr>
      <w:rPr>
        <w:rFonts w:ascii="Symbol" w:hAnsi="Symbol" w:hint="default"/>
      </w:rPr>
    </w:lvl>
    <w:lvl w:ilvl="1" w:tplc="041B0003" w:tentative="1">
      <w:start w:val="1"/>
      <w:numFmt w:val="bullet"/>
      <w:lvlText w:val="o"/>
      <w:lvlJc w:val="left"/>
      <w:pPr>
        <w:ind w:left="2727" w:hanging="360"/>
      </w:pPr>
      <w:rPr>
        <w:rFonts w:ascii="Courier New" w:hAnsi="Courier New" w:cs="Courier New" w:hint="default"/>
      </w:rPr>
    </w:lvl>
    <w:lvl w:ilvl="2" w:tplc="041B0005" w:tentative="1">
      <w:start w:val="1"/>
      <w:numFmt w:val="bullet"/>
      <w:lvlText w:val=""/>
      <w:lvlJc w:val="left"/>
      <w:pPr>
        <w:ind w:left="3447" w:hanging="360"/>
      </w:pPr>
      <w:rPr>
        <w:rFonts w:ascii="Wingdings" w:hAnsi="Wingdings" w:hint="default"/>
      </w:rPr>
    </w:lvl>
    <w:lvl w:ilvl="3" w:tplc="041B0001" w:tentative="1">
      <w:start w:val="1"/>
      <w:numFmt w:val="bullet"/>
      <w:lvlText w:val=""/>
      <w:lvlJc w:val="left"/>
      <w:pPr>
        <w:ind w:left="4167" w:hanging="360"/>
      </w:pPr>
      <w:rPr>
        <w:rFonts w:ascii="Symbol" w:hAnsi="Symbol" w:hint="default"/>
      </w:rPr>
    </w:lvl>
    <w:lvl w:ilvl="4" w:tplc="041B0003" w:tentative="1">
      <w:start w:val="1"/>
      <w:numFmt w:val="bullet"/>
      <w:lvlText w:val="o"/>
      <w:lvlJc w:val="left"/>
      <w:pPr>
        <w:ind w:left="4887" w:hanging="360"/>
      </w:pPr>
      <w:rPr>
        <w:rFonts w:ascii="Courier New" w:hAnsi="Courier New" w:cs="Courier New" w:hint="default"/>
      </w:rPr>
    </w:lvl>
    <w:lvl w:ilvl="5" w:tplc="041B0005" w:tentative="1">
      <w:start w:val="1"/>
      <w:numFmt w:val="bullet"/>
      <w:lvlText w:val=""/>
      <w:lvlJc w:val="left"/>
      <w:pPr>
        <w:ind w:left="5607" w:hanging="360"/>
      </w:pPr>
      <w:rPr>
        <w:rFonts w:ascii="Wingdings" w:hAnsi="Wingdings" w:hint="default"/>
      </w:rPr>
    </w:lvl>
    <w:lvl w:ilvl="6" w:tplc="041B0001" w:tentative="1">
      <w:start w:val="1"/>
      <w:numFmt w:val="bullet"/>
      <w:lvlText w:val=""/>
      <w:lvlJc w:val="left"/>
      <w:pPr>
        <w:ind w:left="6327" w:hanging="360"/>
      </w:pPr>
      <w:rPr>
        <w:rFonts w:ascii="Symbol" w:hAnsi="Symbol" w:hint="default"/>
      </w:rPr>
    </w:lvl>
    <w:lvl w:ilvl="7" w:tplc="041B0003" w:tentative="1">
      <w:start w:val="1"/>
      <w:numFmt w:val="bullet"/>
      <w:lvlText w:val="o"/>
      <w:lvlJc w:val="left"/>
      <w:pPr>
        <w:ind w:left="7047" w:hanging="360"/>
      </w:pPr>
      <w:rPr>
        <w:rFonts w:ascii="Courier New" w:hAnsi="Courier New" w:cs="Courier New" w:hint="default"/>
      </w:rPr>
    </w:lvl>
    <w:lvl w:ilvl="8" w:tplc="041B0005" w:tentative="1">
      <w:start w:val="1"/>
      <w:numFmt w:val="bullet"/>
      <w:lvlText w:val=""/>
      <w:lvlJc w:val="left"/>
      <w:pPr>
        <w:ind w:left="7767" w:hanging="360"/>
      </w:pPr>
      <w:rPr>
        <w:rFonts w:ascii="Wingdings" w:hAnsi="Wingdings" w:hint="default"/>
      </w:rPr>
    </w:lvl>
  </w:abstractNum>
  <w:abstractNum w:abstractNumId="42" w15:restartNumberingAfterBreak="0">
    <w:nsid w:val="73CA664D"/>
    <w:multiLevelType w:val="hybridMultilevel"/>
    <w:tmpl w:val="E2F094C0"/>
    <w:lvl w:ilvl="0" w:tplc="041B0001">
      <w:start w:val="1"/>
      <w:numFmt w:val="bullet"/>
      <w:lvlText w:val=""/>
      <w:lvlJc w:val="left"/>
      <w:pPr>
        <w:ind w:left="1004" w:hanging="360"/>
      </w:pPr>
      <w:rPr>
        <w:rFonts w:ascii="Symbol" w:hAnsi="Symbol" w:hint="default"/>
      </w:rPr>
    </w:lvl>
    <w:lvl w:ilvl="1" w:tplc="041B0003" w:tentative="1">
      <w:start w:val="1"/>
      <w:numFmt w:val="bullet"/>
      <w:lvlText w:val="o"/>
      <w:lvlJc w:val="left"/>
      <w:pPr>
        <w:ind w:left="1724" w:hanging="360"/>
      </w:pPr>
      <w:rPr>
        <w:rFonts w:ascii="Courier New" w:hAnsi="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43" w15:restartNumberingAfterBreak="0">
    <w:nsid w:val="741E6244"/>
    <w:multiLevelType w:val="hybridMultilevel"/>
    <w:tmpl w:val="9886D5FA"/>
    <w:lvl w:ilvl="0" w:tplc="8A1E2040">
      <w:start w:val="1"/>
      <w:numFmt w:val="lowerRoman"/>
      <w:lvlText w:val="(%1)"/>
      <w:lvlJc w:val="left"/>
      <w:pPr>
        <w:ind w:left="2136" w:hanging="720"/>
      </w:pPr>
      <w:rPr>
        <w:rFonts w:hint="default"/>
      </w:rPr>
    </w:lvl>
    <w:lvl w:ilvl="1" w:tplc="041B0019" w:tentative="1">
      <w:start w:val="1"/>
      <w:numFmt w:val="lowerLetter"/>
      <w:lvlText w:val="%2."/>
      <w:lvlJc w:val="left"/>
      <w:pPr>
        <w:ind w:left="2496" w:hanging="360"/>
      </w:pPr>
    </w:lvl>
    <w:lvl w:ilvl="2" w:tplc="041B001B" w:tentative="1">
      <w:start w:val="1"/>
      <w:numFmt w:val="lowerRoman"/>
      <w:lvlText w:val="%3."/>
      <w:lvlJc w:val="right"/>
      <w:pPr>
        <w:ind w:left="3216" w:hanging="180"/>
      </w:pPr>
    </w:lvl>
    <w:lvl w:ilvl="3" w:tplc="041B000F" w:tentative="1">
      <w:start w:val="1"/>
      <w:numFmt w:val="decimal"/>
      <w:lvlText w:val="%4."/>
      <w:lvlJc w:val="left"/>
      <w:pPr>
        <w:ind w:left="3936" w:hanging="360"/>
      </w:pPr>
    </w:lvl>
    <w:lvl w:ilvl="4" w:tplc="041B0019" w:tentative="1">
      <w:start w:val="1"/>
      <w:numFmt w:val="lowerLetter"/>
      <w:lvlText w:val="%5."/>
      <w:lvlJc w:val="left"/>
      <w:pPr>
        <w:ind w:left="4656" w:hanging="360"/>
      </w:pPr>
    </w:lvl>
    <w:lvl w:ilvl="5" w:tplc="041B001B" w:tentative="1">
      <w:start w:val="1"/>
      <w:numFmt w:val="lowerRoman"/>
      <w:lvlText w:val="%6."/>
      <w:lvlJc w:val="right"/>
      <w:pPr>
        <w:ind w:left="5376" w:hanging="180"/>
      </w:pPr>
    </w:lvl>
    <w:lvl w:ilvl="6" w:tplc="041B000F" w:tentative="1">
      <w:start w:val="1"/>
      <w:numFmt w:val="decimal"/>
      <w:lvlText w:val="%7."/>
      <w:lvlJc w:val="left"/>
      <w:pPr>
        <w:ind w:left="6096" w:hanging="360"/>
      </w:pPr>
    </w:lvl>
    <w:lvl w:ilvl="7" w:tplc="041B0019" w:tentative="1">
      <w:start w:val="1"/>
      <w:numFmt w:val="lowerLetter"/>
      <w:lvlText w:val="%8."/>
      <w:lvlJc w:val="left"/>
      <w:pPr>
        <w:ind w:left="6816" w:hanging="360"/>
      </w:pPr>
    </w:lvl>
    <w:lvl w:ilvl="8" w:tplc="041B001B" w:tentative="1">
      <w:start w:val="1"/>
      <w:numFmt w:val="lowerRoman"/>
      <w:lvlText w:val="%9."/>
      <w:lvlJc w:val="right"/>
      <w:pPr>
        <w:ind w:left="7536" w:hanging="180"/>
      </w:pPr>
    </w:lvl>
  </w:abstractNum>
  <w:abstractNum w:abstractNumId="44" w15:restartNumberingAfterBreak="0">
    <w:nsid w:val="774F53C8"/>
    <w:multiLevelType w:val="hybridMultilevel"/>
    <w:tmpl w:val="78AE179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7B640C80"/>
    <w:multiLevelType w:val="hybridMultilevel"/>
    <w:tmpl w:val="A93AC19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6" w15:restartNumberingAfterBreak="0">
    <w:nsid w:val="7DDE0DCA"/>
    <w:multiLevelType w:val="multilevel"/>
    <w:tmpl w:val="6ACEFAB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1649289415">
    <w:abstractNumId w:val="44"/>
  </w:num>
  <w:num w:numId="2" w16cid:durableId="283653796">
    <w:abstractNumId w:val="14"/>
  </w:num>
  <w:num w:numId="3" w16cid:durableId="546917976">
    <w:abstractNumId w:val="33"/>
  </w:num>
  <w:num w:numId="4" w16cid:durableId="686100117">
    <w:abstractNumId w:val="46"/>
  </w:num>
  <w:num w:numId="5" w16cid:durableId="1692608836">
    <w:abstractNumId w:val="32"/>
  </w:num>
  <w:num w:numId="6" w16cid:durableId="328870190">
    <w:abstractNumId w:val="45"/>
  </w:num>
  <w:num w:numId="7" w16cid:durableId="609700653">
    <w:abstractNumId w:val="7"/>
  </w:num>
  <w:num w:numId="8" w16cid:durableId="909120993">
    <w:abstractNumId w:val="8"/>
  </w:num>
  <w:num w:numId="9" w16cid:durableId="1735541994">
    <w:abstractNumId w:val="10"/>
  </w:num>
  <w:num w:numId="10" w16cid:durableId="1606574277">
    <w:abstractNumId w:val="5"/>
  </w:num>
  <w:num w:numId="11" w16cid:durableId="736169902">
    <w:abstractNumId w:val="43"/>
  </w:num>
  <w:num w:numId="12" w16cid:durableId="1317607708">
    <w:abstractNumId w:val="6"/>
  </w:num>
  <w:num w:numId="13" w16cid:durableId="124274623">
    <w:abstractNumId w:val="20"/>
  </w:num>
  <w:num w:numId="14" w16cid:durableId="1174413085">
    <w:abstractNumId w:val="28"/>
  </w:num>
  <w:num w:numId="15" w16cid:durableId="737165463">
    <w:abstractNumId w:val="36"/>
  </w:num>
  <w:num w:numId="16" w16cid:durableId="1930036303">
    <w:abstractNumId w:val="19"/>
  </w:num>
  <w:num w:numId="17" w16cid:durableId="52240691">
    <w:abstractNumId w:val="1"/>
  </w:num>
  <w:num w:numId="18" w16cid:durableId="936519652">
    <w:abstractNumId w:val="15"/>
  </w:num>
  <w:num w:numId="19" w16cid:durableId="2049527932">
    <w:abstractNumId w:val="40"/>
  </w:num>
  <w:num w:numId="20" w16cid:durableId="1536383068">
    <w:abstractNumId w:val="38"/>
  </w:num>
  <w:num w:numId="21" w16cid:durableId="856697200">
    <w:abstractNumId w:val="12"/>
  </w:num>
  <w:num w:numId="22" w16cid:durableId="1158153888">
    <w:abstractNumId w:val="21"/>
  </w:num>
  <w:num w:numId="23" w16cid:durableId="926111399">
    <w:abstractNumId w:val="11"/>
  </w:num>
  <w:num w:numId="24" w16cid:durableId="2828686">
    <w:abstractNumId w:val="17"/>
  </w:num>
  <w:num w:numId="25" w16cid:durableId="1551189963">
    <w:abstractNumId w:val="22"/>
  </w:num>
  <w:num w:numId="26" w16cid:durableId="383679078">
    <w:abstractNumId w:val="4"/>
  </w:num>
  <w:num w:numId="27" w16cid:durableId="798692014">
    <w:abstractNumId w:val="31"/>
  </w:num>
  <w:num w:numId="28" w16cid:durableId="299192837">
    <w:abstractNumId w:val="24"/>
  </w:num>
  <w:num w:numId="29" w16cid:durableId="1049763851">
    <w:abstractNumId w:val="34"/>
  </w:num>
  <w:num w:numId="30" w16cid:durableId="520893641">
    <w:abstractNumId w:val="37"/>
  </w:num>
  <w:num w:numId="31" w16cid:durableId="194270786">
    <w:abstractNumId w:val="13"/>
  </w:num>
  <w:num w:numId="32" w16cid:durableId="2009821487">
    <w:abstractNumId w:val="41"/>
  </w:num>
  <w:num w:numId="33" w16cid:durableId="179971228">
    <w:abstractNumId w:val="39"/>
  </w:num>
  <w:num w:numId="34" w16cid:durableId="962343426">
    <w:abstractNumId w:val="27"/>
  </w:num>
  <w:num w:numId="35" w16cid:durableId="1202281695">
    <w:abstractNumId w:val="2"/>
  </w:num>
  <w:num w:numId="36" w16cid:durableId="323633378">
    <w:abstractNumId w:val="25"/>
  </w:num>
  <w:num w:numId="37" w16cid:durableId="1065687535">
    <w:abstractNumId w:val="24"/>
  </w:num>
  <w:num w:numId="38" w16cid:durableId="703941460">
    <w:abstractNumId w:val="35"/>
  </w:num>
  <w:num w:numId="39" w16cid:durableId="2076737395">
    <w:abstractNumId w:val="42"/>
  </w:num>
  <w:num w:numId="40" w16cid:durableId="615673790">
    <w:abstractNumId w:val="9"/>
  </w:num>
  <w:num w:numId="41" w16cid:durableId="1146893344">
    <w:abstractNumId w:val="26"/>
  </w:num>
  <w:num w:numId="42" w16cid:durableId="1498307599">
    <w:abstractNumId w:val="16"/>
  </w:num>
  <w:num w:numId="43" w16cid:durableId="263003116">
    <w:abstractNumId w:val="0"/>
  </w:num>
  <w:num w:numId="44" w16cid:durableId="458845459">
    <w:abstractNumId w:val="18"/>
  </w:num>
  <w:num w:numId="45" w16cid:durableId="665135014">
    <w:abstractNumId w:val="23"/>
  </w:num>
  <w:num w:numId="46" w16cid:durableId="1393456466">
    <w:abstractNumId w:val="3"/>
  </w:num>
  <w:num w:numId="47" w16cid:durableId="1651203546">
    <w:abstractNumId w:val="29"/>
  </w:num>
  <w:num w:numId="48" w16cid:durableId="1611163911">
    <w:abstractNumId w:val="3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Autor">
    <w15:presenceInfo w15:providerId="None" w15:userId="Autor"/>
  </w15:person>
  <w15:person w15:author="Pečová, Renáta">
    <w15:presenceInfo w15:providerId="AD" w15:userId="S::renata.pecova@mirri.gov.sk::0c21ff40-e400-4abb-9603-f66f9a2649fb"/>
  </w15:person>
  <w15:person w15:author="Dvořáková, Veronika">
    <w15:presenceInfo w15:providerId="AD" w15:userId="S::veronika.dvorakova@mirri.gov.sk::d53721dd-4203-4b3e-915b-8fcd55e47a0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59A4"/>
    <w:rsid w:val="00012013"/>
    <w:rsid w:val="0001638B"/>
    <w:rsid w:val="0002381B"/>
    <w:rsid w:val="00054735"/>
    <w:rsid w:val="000671E2"/>
    <w:rsid w:val="00077A16"/>
    <w:rsid w:val="000855BF"/>
    <w:rsid w:val="00093C59"/>
    <w:rsid w:val="0009607C"/>
    <w:rsid w:val="000A6CD6"/>
    <w:rsid w:val="000C02FF"/>
    <w:rsid w:val="000C22B6"/>
    <w:rsid w:val="000C40DA"/>
    <w:rsid w:val="000C657A"/>
    <w:rsid w:val="000D7117"/>
    <w:rsid w:val="000E1521"/>
    <w:rsid w:val="000E3648"/>
    <w:rsid w:val="000E6BC9"/>
    <w:rsid w:val="000F35D1"/>
    <w:rsid w:val="000F4778"/>
    <w:rsid w:val="000F7D98"/>
    <w:rsid w:val="0010169A"/>
    <w:rsid w:val="0010625F"/>
    <w:rsid w:val="00122144"/>
    <w:rsid w:val="00131C04"/>
    <w:rsid w:val="00137BEF"/>
    <w:rsid w:val="001619A6"/>
    <w:rsid w:val="00166373"/>
    <w:rsid w:val="00182CCD"/>
    <w:rsid w:val="00197471"/>
    <w:rsid w:val="001A2CBE"/>
    <w:rsid w:val="001B078E"/>
    <w:rsid w:val="001B263B"/>
    <w:rsid w:val="001B773E"/>
    <w:rsid w:val="001D0DC7"/>
    <w:rsid w:val="001E2ED2"/>
    <w:rsid w:val="001E3355"/>
    <w:rsid w:val="001E6928"/>
    <w:rsid w:val="001F3C99"/>
    <w:rsid w:val="002056BB"/>
    <w:rsid w:val="00205BE9"/>
    <w:rsid w:val="00206D69"/>
    <w:rsid w:val="00207347"/>
    <w:rsid w:val="00207DD3"/>
    <w:rsid w:val="0021288D"/>
    <w:rsid w:val="002150E1"/>
    <w:rsid w:val="00216CD8"/>
    <w:rsid w:val="002248A8"/>
    <w:rsid w:val="00230682"/>
    <w:rsid w:val="00235C97"/>
    <w:rsid w:val="00247403"/>
    <w:rsid w:val="00255A7E"/>
    <w:rsid w:val="00264128"/>
    <w:rsid w:val="0026594E"/>
    <w:rsid w:val="00267C1C"/>
    <w:rsid w:val="00270BF3"/>
    <w:rsid w:val="00271B9B"/>
    <w:rsid w:val="00277533"/>
    <w:rsid w:val="00281335"/>
    <w:rsid w:val="00295A54"/>
    <w:rsid w:val="002A67C4"/>
    <w:rsid w:val="002A733A"/>
    <w:rsid w:val="002A7659"/>
    <w:rsid w:val="002B424A"/>
    <w:rsid w:val="002C6B2F"/>
    <w:rsid w:val="002D0AA5"/>
    <w:rsid w:val="002D35CC"/>
    <w:rsid w:val="002E02EA"/>
    <w:rsid w:val="002E0967"/>
    <w:rsid w:val="00307452"/>
    <w:rsid w:val="00311EAD"/>
    <w:rsid w:val="00311FB3"/>
    <w:rsid w:val="0031324E"/>
    <w:rsid w:val="00316F90"/>
    <w:rsid w:val="00323DC7"/>
    <w:rsid w:val="0034443C"/>
    <w:rsid w:val="00364340"/>
    <w:rsid w:val="003646A2"/>
    <w:rsid w:val="003674AC"/>
    <w:rsid w:val="00374D89"/>
    <w:rsid w:val="00384A72"/>
    <w:rsid w:val="00386312"/>
    <w:rsid w:val="003925EB"/>
    <w:rsid w:val="003B4057"/>
    <w:rsid w:val="003B5827"/>
    <w:rsid w:val="003D268A"/>
    <w:rsid w:val="003D2F33"/>
    <w:rsid w:val="003D527E"/>
    <w:rsid w:val="003D6915"/>
    <w:rsid w:val="003D70C6"/>
    <w:rsid w:val="003E1050"/>
    <w:rsid w:val="003E39E4"/>
    <w:rsid w:val="003F170D"/>
    <w:rsid w:val="00407B98"/>
    <w:rsid w:val="00413C60"/>
    <w:rsid w:val="0041698C"/>
    <w:rsid w:val="00417D04"/>
    <w:rsid w:val="0042348B"/>
    <w:rsid w:val="00424D99"/>
    <w:rsid w:val="00425D3C"/>
    <w:rsid w:val="00440D64"/>
    <w:rsid w:val="00441AC8"/>
    <w:rsid w:val="00445AF9"/>
    <w:rsid w:val="004606A8"/>
    <w:rsid w:val="00463394"/>
    <w:rsid w:val="004660BE"/>
    <w:rsid w:val="0047092E"/>
    <w:rsid w:val="00470D32"/>
    <w:rsid w:val="0047408D"/>
    <w:rsid w:val="00474E14"/>
    <w:rsid w:val="00477C5C"/>
    <w:rsid w:val="00482971"/>
    <w:rsid w:val="004847E6"/>
    <w:rsid w:val="004A05DE"/>
    <w:rsid w:val="004A0ABC"/>
    <w:rsid w:val="004A317D"/>
    <w:rsid w:val="004A70D9"/>
    <w:rsid w:val="004B0A3D"/>
    <w:rsid w:val="004B2ACE"/>
    <w:rsid w:val="004B3F61"/>
    <w:rsid w:val="004B6196"/>
    <w:rsid w:val="004C74FF"/>
    <w:rsid w:val="004E1173"/>
    <w:rsid w:val="00500EC8"/>
    <w:rsid w:val="0050174A"/>
    <w:rsid w:val="0050532B"/>
    <w:rsid w:val="00507B29"/>
    <w:rsid w:val="00510086"/>
    <w:rsid w:val="00522BAC"/>
    <w:rsid w:val="00532745"/>
    <w:rsid w:val="00542E3C"/>
    <w:rsid w:val="005465F4"/>
    <w:rsid w:val="00552329"/>
    <w:rsid w:val="0057194B"/>
    <w:rsid w:val="00593380"/>
    <w:rsid w:val="00597E0B"/>
    <w:rsid w:val="005A11BA"/>
    <w:rsid w:val="005A4574"/>
    <w:rsid w:val="005A6973"/>
    <w:rsid w:val="005A7961"/>
    <w:rsid w:val="005B6B44"/>
    <w:rsid w:val="005C159E"/>
    <w:rsid w:val="005C1D82"/>
    <w:rsid w:val="005C5AFB"/>
    <w:rsid w:val="005D39C1"/>
    <w:rsid w:val="005D4C29"/>
    <w:rsid w:val="005E5A43"/>
    <w:rsid w:val="005E7F1C"/>
    <w:rsid w:val="005F0FA5"/>
    <w:rsid w:val="005F1E73"/>
    <w:rsid w:val="005F204B"/>
    <w:rsid w:val="005F399E"/>
    <w:rsid w:val="00605BD3"/>
    <w:rsid w:val="00610E5C"/>
    <w:rsid w:val="00614F08"/>
    <w:rsid w:val="006373DC"/>
    <w:rsid w:val="00641A52"/>
    <w:rsid w:val="006460D5"/>
    <w:rsid w:val="00662D90"/>
    <w:rsid w:val="00663E8A"/>
    <w:rsid w:val="0066523A"/>
    <w:rsid w:val="006876D9"/>
    <w:rsid w:val="00696EDE"/>
    <w:rsid w:val="0069705D"/>
    <w:rsid w:val="006971A6"/>
    <w:rsid w:val="006A70F6"/>
    <w:rsid w:val="006B2F17"/>
    <w:rsid w:val="006B5B31"/>
    <w:rsid w:val="006B6862"/>
    <w:rsid w:val="006C3059"/>
    <w:rsid w:val="006C5A4A"/>
    <w:rsid w:val="006D3873"/>
    <w:rsid w:val="006D6D97"/>
    <w:rsid w:val="006F0EA6"/>
    <w:rsid w:val="006F3DA5"/>
    <w:rsid w:val="00707178"/>
    <w:rsid w:val="007100D8"/>
    <w:rsid w:val="00714A15"/>
    <w:rsid w:val="007207FC"/>
    <w:rsid w:val="00726774"/>
    <w:rsid w:val="00733E3D"/>
    <w:rsid w:val="00744DBA"/>
    <w:rsid w:val="00753F17"/>
    <w:rsid w:val="007612EC"/>
    <w:rsid w:val="00762BFF"/>
    <w:rsid w:val="00783D50"/>
    <w:rsid w:val="007A7653"/>
    <w:rsid w:val="007B3195"/>
    <w:rsid w:val="007B34F5"/>
    <w:rsid w:val="007B383A"/>
    <w:rsid w:val="007B6096"/>
    <w:rsid w:val="007C6D90"/>
    <w:rsid w:val="007D75F3"/>
    <w:rsid w:val="007F3849"/>
    <w:rsid w:val="007F52C9"/>
    <w:rsid w:val="007F6B92"/>
    <w:rsid w:val="00813471"/>
    <w:rsid w:val="0082047B"/>
    <w:rsid w:val="008215B0"/>
    <w:rsid w:val="00840FCE"/>
    <w:rsid w:val="00843ECF"/>
    <w:rsid w:val="008453E6"/>
    <w:rsid w:val="00864EB5"/>
    <w:rsid w:val="00865477"/>
    <w:rsid w:val="0087298B"/>
    <w:rsid w:val="008749B5"/>
    <w:rsid w:val="00875B6D"/>
    <w:rsid w:val="00876F8D"/>
    <w:rsid w:val="0089481D"/>
    <w:rsid w:val="00897A62"/>
    <w:rsid w:val="008A3F33"/>
    <w:rsid w:val="008A6FA6"/>
    <w:rsid w:val="008B0433"/>
    <w:rsid w:val="008B0C00"/>
    <w:rsid w:val="008B54C7"/>
    <w:rsid w:val="008B646B"/>
    <w:rsid w:val="008F4859"/>
    <w:rsid w:val="008F55C9"/>
    <w:rsid w:val="008F5859"/>
    <w:rsid w:val="009039E3"/>
    <w:rsid w:val="00923F33"/>
    <w:rsid w:val="00932FC5"/>
    <w:rsid w:val="0094262B"/>
    <w:rsid w:val="009459A4"/>
    <w:rsid w:val="00953E1B"/>
    <w:rsid w:val="00966281"/>
    <w:rsid w:val="009775CB"/>
    <w:rsid w:val="0099461F"/>
    <w:rsid w:val="009C4211"/>
    <w:rsid w:val="009D58C7"/>
    <w:rsid w:val="009E3900"/>
    <w:rsid w:val="009F615E"/>
    <w:rsid w:val="009F70C8"/>
    <w:rsid w:val="00A11426"/>
    <w:rsid w:val="00A1157D"/>
    <w:rsid w:val="00A149A7"/>
    <w:rsid w:val="00A22102"/>
    <w:rsid w:val="00A22C08"/>
    <w:rsid w:val="00A262BF"/>
    <w:rsid w:val="00A300C1"/>
    <w:rsid w:val="00A301C3"/>
    <w:rsid w:val="00A35669"/>
    <w:rsid w:val="00A612FA"/>
    <w:rsid w:val="00A7139C"/>
    <w:rsid w:val="00A76F9F"/>
    <w:rsid w:val="00A777B8"/>
    <w:rsid w:val="00A80591"/>
    <w:rsid w:val="00A94CE8"/>
    <w:rsid w:val="00A96060"/>
    <w:rsid w:val="00AA6AB5"/>
    <w:rsid w:val="00AD1737"/>
    <w:rsid w:val="00AE31BE"/>
    <w:rsid w:val="00AF3B89"/>
    <w:rsid w:val="00AF580A"/>
    <w:rsid w:val="00B06D93"/>
    <w:rsid w:val="00B20E18"/>
    <w:rsid w:val="00B22462"/>
    <w:rsid w:val="00B26DAF"/>
    <w:rsid w:val="00B34D93"/>
    <w:rsid w:val="00B47E99"/>
    <w:rsid w:val="00B66076"/>
    <w:rsid w:val="00B726E4"/>
    <w:rsid w:val="00B82706"/>
    <w:rsid w:val="00B87FFA"/>
    <w:rsid w:val="00B91A04"/>
    <w:rsid w:val="00BA241F"/>
    <w:rsid w:val="00BA5791"/>
    <w:rsid w:val="00BB1F54"/>
    <w:rsid w:val="00BD4F28"/>
    <w:rsid w:val="00BD6652"/>
    <w:rsid w:val="00BE6C41"/>
    <w:rsid w:val="00BF0078"/>
    <w:rsid w:val="00BF381E"/>
    <w:rsid w:val="00C03B71"/>
    <w:rsid w:val="00C05F09"/>
    <w:rsid w:val="00C24314"/>
    <w:rsid w:val="00C27160"/>
    <w:rsid w:val="00C3356F"/>
    <w:rsid w:val="00C41BAD"/>
    <w:rsid w:val="00C43D00"/>
    <w:rsid w:val="00C4422C"/>
    <w:rsid w:val="00C44893"/>
    <w:rsid w:val="00C534AD"/>
    <w:rsid w:val="00C53C0E"/>
    <w:rsid w:val="00C53C26"/>
    <w:rsid w:val="00C57A49"/>
    <w:rsid w:val="00C60337"/>
    <w:rsid w:val="00C7093F"/>
    <w:rsid w:val="00C71E12"/>
    <w:rsid w:val="00C7261E"/>
    <w:rsid w:val="00C7450C"/>
    <w:rsid w:val="00C82EF8"/>
    <w:rsid w:val="00C85A1F"/>
    <w:rsid w:val="00C90DEF"/>
    <w:rsid w:val="00C92AA3"/>
    <w:rsid w:val="00C97406"/>
    <w:rsid w:val="00CA68BE"/>
    <w:rsid w:val="00CB3B19"/>
    <w:rsid w:val="00CB59EE"/>
    <w:rsid w:val="00CB6E36"/>
    <w:rsid w:val="00CE5395"/>
    <w:rsid w:val="00CF4491"/>
    <w:rsid w:val="00CF495C"/>
    <w:rsid w:val="00CF75DC"/>
    <w:rsid w:val="00D158DF"/>
    <w:rsid w:val="00D16915"/>
    <w:rsid w:val="00D27F15"/>
    <w:rsid w:val="00D31219"/>
    <w:rsid w:val="00D339FD"/>
    <w:rsid w:val="00D36881"/>
    <w:rsid w:val="00D44D30"/>
    <w:rsid w:val="00D50E82"/>
    <w:rsid w:val="00D5434D"/>
    <w:rsid w:val="00D67AE6"/>
    <w:rsid w:val="00D75A04"/>
    <w:rsid w:val="00D77AC6"/>
    <w:rsid w:val="00D8077C"/>
    <w:rsid w:val="00D97AF2"/>
    <w:rsid w:val="00DA1DC3"/>
    <w:rsid w:val="00DA42C2"/>
    <w:rsid w:val="00DA4780"/>
    <w:rsid w:val="00DA567E"/>
    <w:rsid w:val="00DA6C6A"/>
    <w:rsid w:val="00DB0094"/>
    <w:rsid w:val="00DB06FD"/>
    <w:rsid w:val="00DC035B"/>
    <w:rsid w:val="00DC0F10"/>
    <w:rsid w:val="00DC789E"/>
    <w:rsid w:val="00DD49C1"/>
    <w:rsid w:val="00DE0700"/>
    <w:rsid w:val="00DE1662"/>
    <w:rsid w:val="00DE4A26"/>
    <w:rsid w:val="00DE4D96"/>
    <w:rsid w:val="00DF372A"/>
    <w:rsid w:val="00DF5953"/>
    <w:rsid w:val="00E01A09"/>
    <w:rsid w:val="00E027D9"/>
    <w:rsid w:val="00E03AD7"/>
    <w:rsid w:val="00E168B8"/>
    <w:rsid w:val="00E235F1"/>
    <w:rsid w:val="00E24B8F"/>
    <w:rsid w:val="00E253E3"/>
    <w:rsid w:val="00E43404"/>
    <w:rsid w:val="00E43424"/>
    <w:rsid w:val="00E43F66"/>
    <w:rsid w:val="00E526AA"/>
    <w:rsid w:val="00E605F6"/>
    <w:rsid w:val="00E80B6B"/>
    <w:rsid w:val="00E84B94"/>
    <w:rsid w:val="00E86E0C"/>
    <w:rsid w:val="00E87120"/>
    <w:rsid w:val="00EA540A"/>
    <w:rsid w:val="00ED1A8F"/>
    <w:rsid w:val="00EF1CCB"/>
    <w:rsid w:val="00EF234D"/>
    <w:rsid w:val="00F038C8"/>
    <w:rsid w:val="00F1086A"/>
    <w:rsid w:val="00F34D2A"/>
    <w:rsid w:val="00F36F18"/>
    <w:rsid w:val="00F444B1"/>
    <w:rsid w:val="00F45569"/>
    <w:rsid w:val="00F61DAF"/>
    <w:rsid w:val="00F65A04"/>
    <w:rsid w:val="00F775D4"/>
    <w:rsid w:val="00F80F1B"/>
    <w:rsid w:val="00F814D8"/>
    <w:rsid w:val="00F879BC"/>
    <w:rsid w:val="00F93561"/>
    <w:rsid w:val="00F96E75"/>
    <w:rsid w:val="00FA178A"/>
    <w:rsid w:val="00FA3401"/>
    <w:rsid w:val="00FD0810"/>
    <w:rsid w:val="00FE234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1CB2B6"/>
  <w15:chartTrackingRefBased/>
  <w15:docId w15:val="{23C604E4-3AFF-4BEC-A4C2-B3BF49ADC5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paragraph" w:styleId="Nadpis1">
    <w:name w:val="heading 1"/>
    <w:basedOn w:val="Normlny"/>
    <w:next w:val="Normlny"/>
    <w:link w:val="Nadpis1Char"/>
    <w:uiPriority w:val="9"/>
    <w:qFormat/>
    <w:rsid w:val="009459A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y"/>
    <w:next w:val="Normlny"/>
    <w:link w:val="Nadpis2Char"/>
    <w:uiPriority w:val="9"/>
    <w:unhideWhenUsed/>
    <w:qFormat/>
    <w:rsid w:val="003D52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dpis4">
    <w:name w:val="heading 4"/>
    <w:basedOn w:val="Normlny"/>
    <w:next w:val="Normlny"/>
    <w:link w:val="Nadpis4Char"/>
    <w:uiPriority w:val="9"/>
    <w:semiHidden/>
    <w:unhideWhenUsed/>
    <w:qFormat/>
    <w:rsid w:val="0057194B"/>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9459A4"/>
    <w:rPr>
      <w:rFonts w:asciiTheme="majorHAnsi" w:eastAsiaTheme="majorEastAsia" w:hAnsiTheme="majorHAnsi" w:cstheme="majorBidi"/>
      <w:color w:val="2E74B5" w:themeColor="accent1" w:themeShade="BF"/>
      <w:sz w:val="32"/>
      <w:szCs w:val="32"/>
    </w:rPr>
  </w:style>
  <w:style w:type="paragraph" w:styleId="Hlavikaobsahu">
    <w:name w:val="TOC Heading"/>
    <w:basedOn w:val="Nadpis1"/>
    <w:next w:val="Normlny"/>
    <w:uiPriority w:val="39"/>
    <w:unhideWhenUsed/>
    <w:qFormat/>
    <w:rsid w:val="009459A4"/>
    <w:pPr>
      <w:outlineLvl w:val="9"/>
    </w:pPr>
    <w:rPr>
      <w:lang w:eastAsia="sk-SK"/>
    </w:rPr>
  </w:style>
  <w:style w:type="paragraph" w:styleId="Odsekzoznamu">
    <w:name w:val="List Paragraph"/>
    <w:aliases w:val="body,Odsek zoznamu2,Lettre d'introduction,Paragrafo elenco,List Paragraph1,1st level - Bullet List Paragraph,List Paragraph (numbered (a)),List Paragraph11,Medium Grid 1 - Accent 21,Normal bullet 2,Bullet list,Odražka 1,Listenabsatz,L"/>
    <w:basedOn w:val="Normlny"/>
    <w:link w:val="OdsekzoznamuChar"/>
    <w:uiPriority w:val="34"/>
    <w:qFormat/>
    <w:rsid w:val="009459A4"/>
    <w:pPr>
      <w:ind w:left="720"/>
      <w:contextualSpacing/>
    </w:pPr>
  </w:style>
  <w:style w:type="paragraph" w:styleId="Obsah1">
    <w:name w:val="toc 1"/>
    <w:basedOn w:val="Normlny"/>
    <w:next w:val="Normlny"/>
    <w:autoRedefine/>
    <w:uiPriority w:val="39"/>
    <w:unhideWhenUsed/>
    <w:rsid w:val="009459A4"/>
    <w:pPr>
      <w:spacing w:after="100"/>
    </w:pPr>
  </w:style>
  <w:style w:type="character" w:styleId="Hypertextovprepojenie">
    <w:name w:val="Hyperlink"/>
    <w:basedOn w:val="Predvolenpsmoodseku"/>
    <w:uiPriority w:val="99"/>
    <w:unhideWhenUsed/>
    <w:rsid w:val="009459A4"/>
    <w:rPr>
      <w:color w:val="0563C1" w:themeColor="hyperlink"/>
      <w:u w:val="single"/>
    </w:rPr>
  </w:style>
  <w:style w:type="paragraph" w:styleId="Hlavika">
    <w:name w:val="header"/>
    <w:basedOn w:val="Normlny"/>
    <w:link w:val="HlavikaChar"/>
    <w:uiPriority w:val="99"/>
    <w:unhideWhenUsed/>
    <w:rsid w:val="009459A4"/>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9459A4"/>
  </w:style>
  <w:style w:type="paragraph" w:styleId="Pta">
    <w:name w:val="footer"/>
    <w:basedOn w:val="Normlny"/>
    <w:link w:val="PtaChar"/>
    <w:uiPriority w:val="99"/>
    <w:unhideWhenUsed/>
    <w:rsid w:val="009459A4"/>
    <w:pPr>
      <w:tabs>
        <w:tab w:val="center" w:pos="4536"/>
        <w:tab w:val="right" w:pos="9072"/>
      </w:tabs>
      <w:spacing w:after="0" w:line="240" w:lineRule="auto"/>
    </w:pPr>
  </w:style>
  <w:style w:type="character" w:customStyle="1" w:styleId="PtaChar">
    <w:name w:val="Päta Char"/>
    <w:basedOn w:val="Predvolenpsmoodseku"/>
    <w:link w:val="Pta"/>
    <w:uiPriority w:val="99"/>
    <w:rsid w:val="009459A4"/>
  </w:style>
  <w:style w:type="paragraph" w:styleId="Textpoznmkypodiarou">
    <w:name w:val="footnote text"/>
    <w:aliases w:val="Text poznámky pod čiarou 007,_Poznámka pod čiarou,Text poznámky pod eiarou 007,Text pozn. pod čarou,Text poznámky pod èiarou 007,Schriftart: 9 pt,Schriftart: 10 pt,Schriftart: 8 pt,Schriftart: 8 pt Char Char Char,o,Car,Char4,Cha"/>
    <w:basedOn w:val="Normlny"/>
    <w:link w:val="TextpoznmkypodiarouChar"/>
    <w:uiPriority w:val="99"/>
    <w:unhideWhenUsed/>
    <w:qFormat/>
    <w:rsid w:val="00F34D2A"/>
    <w:pPr>
      <w:spacing w:after="0" w:line="240" w:lineRule="auto"/>
    </w:pPr>
    <w:rPr>
      <w:sz w:val="20"/>
      <w:szCs w:val="20"/>
    </w:rPr>
  </w:style>
  <w:style w:type="character" w:customStyle="1" w:styleId="TextpoznmkypodiarouChar">
    <w:name w:val="Text poznámky pod čiarou Char"/>
    <w:aliases w:val="Text poznámky pod čiarou 007 Char,_Poznámka pod čiarou Char,Text poznámky pod eiarou 007 Char,Text pozn. pod čarou Char,Text poznámky pod èiarou 007 Char,Schriftart: 9 pt Char,Schriftart: 10 pt Char,Schriftart: 8 pt Char"/>
    <w:basedOn w:val="Predvolenpsmoodseku"/>
    <w:link w:val="Textpoznmkypodiarou"/>
    <w:uiPriority w:val="99"/>
    <w:qFormat/>
    <w:rsid w:val="00F34D2A"/>
    <w:rPr>
      <w:sz w:val="20"/>
      <w:szCs w:val="20"/>
    </w:r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f"/>
    <w:basedOn w:val="Predvolenpsmoodseku"/>
    <w:link w:val="Char2"/>
    <w:uiPriority w:val="99"/>
    <w:unhideWhenUsed/>
    <w:qFormat/>
    <w:rsid w:val="00F34D2A"/>
    <w:rPr>
      <w:vertAlign w:val="superscript"/>
    </w:rPr>
  </w:style>
  <w:style w:type="paragraph" w:styleId="Textbubliny">
    <w:name w:val="Balloon Text"/>
    <w:basedOn w:val="Normlny"/>
    <w:link w:val="TextbublinyChar"/>
    <w:uiPriority w:val="99"/>
    <w:semiHidden/>
    <w:unhideWhenUsed/>
    <w:rsid w:val="00AE31BE"/>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AE31BE"/>
    <w:rPr>
      <w:rFonts w:ascii="Segoe UI" w:hAnsi="Segoe UI" w:cs="Segoe UI"/>
      <w:sz w:val="18"/>
      <w:szCs w:val="18"/>
    </w:rPr>
  </w:style>
  <w:style w:type="character" w:customStyle="1" w:styleId="OdsekzoznamuChar">
    <w:name w:val="Odsek zoznamu Char"/>
    <w:aliases w:val="body Char,Odsek zoznamu2 Char,Lettre d'introduction Char,Paragrafo elenco Char,List Paragraph1 Char,1st level - Bullet List Paragraph Char,List Paragraph (numbered (a)) Char,List Paragraph11 Char,Medium Grid 1 - Accent 21 Char,L Char"/>
    <w:link w:val="Odsekzoznamu"/>
    <w:uiPriority w:val="34"/>
    <w:qFormat/>
    <w:locked/>
    <w:rsid w:val="00E80B6B"/>
  </w:style>
  <w:style w:type="character" w:customStyle="1" w:styleId="Nadpis2Char">
    <w:name w:val="Nadpis 2 Char"/>
    <w:basedOn w:val="Predvolenpsmoodseku"/>
    <w:link w:val="Nadpis2"/>
    <w:uiPriority w:val="9"/>
    <w:rsid w:val="003D527E"/>
    <w:rPr>
      <w:rFonts w:asciiTheme="majorHAnsi" w:eastAsiaTheme="majorEastAsia" w:hAnsiTheme="majorHAnsi" w:cstheme="majorBidi"/>
      <w:color w:val="2E74B5" w:themeColor="accent1" w:themeShade="BF"/>
      <w:sz w:val="26"/>
      <w:szCs w:val="26"/>
    </w:rPr>
  </w:style>
  <w:style w:type="character" w:styleId="Odkaznakomentr">
    <w:name w:val="annotation reference"/>
    <w:basedOn w:val="Predvolenpsmoodseku"/>
    <w:uiPriority w:val="99"/>
    <w:unhideWhenUsed/>
    <w:rsid w:val="00D67AE6"/>
    <w:rPr>
      <w:sz w:val="16"/>
      <w:szCs w:val="16"/>
    </w:rPr>
  </w:style>
  <w:style w:type="paragraph" w:styleId="Textkomentra">
    <w:name w:val="annotation text"/>
    <w:basedOn w:val="Normlny"/>
    <w:link w:val="TextkomentraChar"/>
    <w:uiPriority w:val="99"/>
    <w:unhideWhenUsed/>
    <w:rsid w:val="00D67AE6"/>
    <w:pPr>
      <w:spacing w:line="240" w:lineRule="auto"/>
    </w:pPr>
    <w:rPr>
      <w:sz w:val="20"/>
      <w:szCs w:val="20"/>
    </w:rPr>
  </w:style>
  <w:style w:type="character" w:customStyle="1" w:styleId="TextkomentraChar">
    <w:name w:val="Text komentára Char"/>
    <w:basedOn w:val="Predvolenpsmoodseku"/>
    <w:link w:val="Textkomentra"/>
    <w:uiPriority w:val="99"/>
    <w:rsid w:val="00D67AE6"/>
    <w:rPr>
      <w:sz w:val="20"/>
      <w:szCs w:val="20"/>
    </w:rPr>
  </w:style>
  <w:style w:type="paragraph" w:styleId="Predmetkomentra">
    <w:name w:val="annotation subject"/>
    <w:basedOn w:val="Textkomentra"/>
    <w:next w:val="Textkomentra"/>
    <w:link w:val="PredmetkomentraChar"/>
    <w:uiPriority w:val="99"/>
    <w:semiHidden/>
    <w:unhideWhenUsed/>
    <w:rsid w:val="00D67AE6"/>
    <w:rPr>
      <w:b/>
      <w:bCs/>
    </w:rPr>
  </w:style>
  <w:style w:type="character" w:customStyle="1" w:styleId="PredmetkomentraChar">
    <w:name w:val="Predmet komentára Char"/>
    <w:basedOn w:val="TextkomentraChar"/>
    <w:link w:val="Predmetkomentra"/>
    <w:uiPriority w:val="99"/>
    <w:semiHidden/>
    <w:rsid w:val="00D67AE6"/>
    <w:rPr>
      <w:b/>
      <w:bCs/>
      <w:sz w:val="20"/>
      <w:szCs w:val="20"/>
    </w:rPr>
  </w:style>
  <w:style w:type="table" w:styleId="Tabukasmriekou4">
    <w:name w:val="Grid Table 4"/>
    <w:basedOn w:val="Normlnatabuka"/>
    <w:uiPriority w:val="49"/>
    <w:rsid w:val="00137BEF"/>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Mriekatabuky">
    <w:name w:val="Table Grid"/>
    <w:basedOn w:val="Normlnatabuka"/>
    <w:uiPriority w:val="39"/>
    <w:rsid w:val="00D5434D"/>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1">
    <w:name w:val="Body Text1"/>
    <w:uiPriority w:val="99"/>
    <w:qFormat/>
    <w:rsid w:val="00E235F1"/>
    <w:pPr>
      <w:spacing w:before="120" w:after="120" w:line="288" w:lineRule="auto"/>
    </w:pPr>
    <w:rPr>
      <w:rFonts w:ascii="Arial" w:eastAsia="Times New Roman" w:hAnsi="Arial" w:cs="Times New Roman"/>
      <w:color w:val="000000"/>
      <w:sz w:val="19"/>
      <w:szCs w:val="48"/>
      <w:lang w:val="cs-CZ"/>
    </w:rPr>
  </w:style>
  <w:style w:type="paragraph" w:styleId="Zarkazkladnhotextu">
    <w:name w:val="Body Text Indent"/>
    <w:basedOn w:val="Normlny"/>
    <w:link w:val="ZarkazkladnhotextuChar"/>
    <w:rsid w:val="00D50E82"/>
    <w:pPr>
      <w:spacing w:before="120" w:after="0" w:line="240" w:lineRule="auto"/>
      <w:ind w:left="2160" w:hanging="360"/>
      <w:jc w:val="both"/>
    </w:pPr>
    <w:rPr>
      <w:rFonts w:ascii="Times New Roman" w:eastAsia="Times New Roman" w:hAnsi="Times New Roman" w:cs="Times New Roman"/>
      <w:bCs/>
      <w:sz w:val="24"/>
      <w:szCs w:val="24"/>
      <w:lang w:val="x-none" w:eastAsia="x-none"/>
    </w:rPr>
  </w:style>
  <w:style w:type="character" w:customStyle="1" w:styleId="ZarkazkladnhotextuChar">
    <w:name w:val="Zarážka základného textu Char"/>
    <w:basedOn w:val="Predvolenpsmoodseku"/>
    <w:link w:val="Zarkazkladnhotextu"/>
    <w:rsid w:val="00D50E82"/>
    <w:rPr>
      <w:rFonts w:ascii="Times New Roman" w:eastAsia="Times New Roman" w:hAnsi="Times New Roman" w:cs="Times New Roman"/>
      <w:bCs/>
      <w:sz w:val="24"/>
      <w:szCs w:val="24"/>
      <w:lang w:val="x-none" w:eastAsia="x-none"/>
    </w:rPr>
  </w:style>
  <w:style w:type="paragraph" w:styleId="Bezriadkovania">
    <w:name w:val="No Spacing"/>
    <w:qFormat/>
    <w:rsid w:val="006876D9"/>
    <w:pPr>
      <w:spacing w:after="0" w:line="240" w:lineRule="auto"/>
    </w:pPr>
    <w:rPr>
      <w:rFonts w:ascii="Calibri" w:eastAsia="Calibri" w:hAnsi="Calibri" w:cs="Times New Roman"/>
    </w:rPr>
  </w:style>
  <w:style w:type="paragraph" w:customStyle="1" w:styleId="AONormal">
    <w:name w:val="AONormal"/>
    <w:uiPriority w:val="99"/>
    <w:rsid w:val="00A80591"/>
    <w:pPr>
      <w:spacing w:after="0" w:line="260" w:lineRule="atLeast"/>
    </w:pPr>
    <w:rPr>
      <w:rFonts w:ascii="Times New Roman" w:eastAsia="Times New Roman" w:hAnsi="Times New Roman" w:cs="Times New Roman"/>
      <w:lang w:val="en-GB"/>
    </w:rPr>
  </w:style>
  <w:style w:type="paragraph" w:customStyle="1" w:styleId="Char2">
    <w:name w:val="Char2"/>
    <w:basedOn w:val="Normlny"/>
    <w:link w:val="Odkaznapoznmkupodiarou"/>
    <w:uiPriority w:val="99"/>
    <w:rsid w:val="00FA3401"/>
    <w:pPr>
      <w:spacing w:line="240" w:lineRule="exact"/>
    </w:pPr>
    <w:rPr>
      <w:vertAlign w:val="superscript"/>
    </w:rPr>
  </w:style>
  <w:style w:type="character" w:styleId="PouitHypertextovPrepojenie">
    <w:name w:val="FollowedHyperlink"/>
    <w:basedOn w:val="Predvolenpsmoodseku"/>
    <w:uiPriority w:val="99"/>
    <w:semiHidden/>
    <w:unhideWhenUsed/>
    <w:rsid w:val="00FA3401"/>
    <w:rPr>
      <w:color w:val="954F72" w:themeColor="followedHyperlink"/>
      <w:u w:val="single"/>
    </w:rPr>
  </w:style>
  <w:style w:type="paragraph" w:styleId="Revzia">
    <w:name w:val="Revision"/>
    <w:hidden/>
    <w:uiPriority w:val="99"/>
    <w:semiHidden/>
    <w:rsid w:val="007207FC"/>
    <w:pPr>
      <w:spacing w:after="0" w:line="240" w:lineRule="auto"/>
    </w:pPr>
  </w:style>
  <w:style w:type="paragraph" w:customStyle="1" w:styleId="Bezriadkovania1">
    <w:name w:val="Bez riadkovania1"/>
    <w:uiPriority w:val="99"/>
    <w:rsid w:val="003E39E4"/>
    <w:pPr>
      <w:spacing w:after="0" w:line="240" w:lineRule="auto"/>
    </w:pPr>
    <w:rPr>
      <w:rFonts w:ascii="Calibri" w:eastAsia="Calibri" w:hAnsi="Calibri" w:cs="Calibri"/>
      <w:lang w:eastAsia="sk-SK"/>
    </w:rPr>
  </w:style>
  <w:style w:type="paragraph" w:customStyle="1" w:styleId="MPCKO3">
    <w:name w:val="MP CKO 3"/>
    <w:basedOn w:val="Nadpis4"/>
    <w:next w:val="Normlny"/>
    <w:qFormat/>
    <w:rsid w:val="0057194B"/>
    <w:pPr>
      <w:spacing w:before="200" w:line="240" w:lineRule="auto"/>
      <w:jc w:val="both"/>
    </w:pPr>
    <w:rPr>
      <w:rFonts w:ascii="Times New Roman" w:eastAsia="Times New Roman" w:hAnsi="Times New Roman" w:cs="Times New Roman"/>
      <w:b/>
      <w:bCs/>
      <w:i w:val="0"/>
      <w:color w:val="365F91"/>
      <w:sz w:val="24"/>
      <w:szCs w:val="24"/>
      <w:lang w:eastAsia="sk-SK"/>
    </w:rPr>
  </w:style>
  <w:style w:type="character" w:customStyle="1" w:styleId="Nadpis4Char">
    <w:name w:val="Nadpis 4 Char"/>
    <w:basedOn w:val="Predvolenpsmoodseku"/>
    <w:link w:val="Nadpis4"/>
    <w:uiPriority w:val="9"/>
    <w:semiHidden/>
    <w:rsid w:val="0057194B"/>
    <w:rPr>
      <w:rFonts w:asciiTheme="majorHAnsi" w:eastAsiaTheme="majorEastAsia" w:hAnsiTheme="majorHAnsi" w:cstheme="majorBidi"/>
      <w:i/>
      <w:iCs/>
      <w:color w:val="2E74B5" w:themeColor="accent1" w:themeShade="BF"/>
    </w:rPr>
  </w:style>
  <w:style w:type="character" w:styleId="Nevyrieenzmienka">
    <w:name w:val="Unresolved Mention"/>
    <w:basedOn w:val="Predvolenpsmoodseku"/>
    <w:uiPriority w:val="99"/>
    <w:semiHidden/>
    <w:unhideWhenUsed/>
    <w:rsid w:val="002A7659"/>
    <w:rPr>
      <w:color w:val="605E5C"/>
      <w:shd w:val="clear" w:color="auto" w:fill="E1DFDD"/>
    </w:rPr>
  </w:style>
  <w:style w:type="paragraph" w:customStyle="1" w:styleId="pf0">
    <w:name w:val="pf0"/>
    <w:basedOn w:val="Normlny"/>
    <w:rsid w:val="00C41BAD"/>
    <w:pPr>
      <w:spacing w:before="100" w:beforeAutospacing="1" w:after="100" w:afterAutospacing="1" w:line="240" w:lineRule="auto"/>
    </w:pPr>
    <w:rPr>
      <w:rFonts w:ascii="Times New Roman" w:eastAsia="Times New Roman" w:hAnsi="Times New Roman" w:cs="Times New Roman"/>
      <w:sz w:val="24"/>
      <w:szCs w:val="24"/>
      <w:lang w:eastAsia="sk-SK"/>
    </w:rPr>
  </w:style>
  <w:style w:type="character" w:customStyle="1" w:styleId="cf01">
    <w:name w:val="cf01"/>
    <w:basedOn w:val="Predvolenpsmoodseku"/>
    <w:rsid w:val="00C41BAD"/>
    <w:rPr>
      <w:rFonts w:ascii="Segoe UI" w:hAnsi="Segoe UI" w:cs="Segoe UI" w:hint="default"/>
      <w:sz w:val="18"/>
      <w:szCs w:val="18"/>
      <w:shd w:val="clear" w:color="auto" w:fill="FFFF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291458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zber.statistics.sk/sk/register-organizacii?_sk_susr_isis_pub_organisations_register_portlet_OrganisationsRegisterPortlet_INSTANCE_puzm_navigationType=SEARCH_VIEW" TargetMode="External"/><Relationship Id="rId1" Type="http://schemas.openxmlformats.org/officeDocument/2006/relationships/hyperlink" Target="https://zber.statistics.sk/sk/register-organizacii?_sk_susr_isis_pub_organisations_register_portlet_OrganisationsRegisterPortlet_INSTANCE_puzm_navigationType=SEARCH_VIEW"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755</TotalTime>
  <Pages>6</Pages>
  <Words>4204</Words>
  <Characters>23966</Characters>
  <Application>Microsoft Office Word</Application>
  <DocSecurity>0</DocSecurity>
  <Lines>199</Lines>
  <Paragraphs>56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28114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Pečová, Renáta</cp:lastModifiedBy>
  <cp:revision>42</cp:revision>
  <dcterms:created xsi:type="dcterms:W3CDTF">2025-12-16T14:24:00Z</dcterms:created>
  <dcterms:modified xsi:type="dcterms:W3CDTF">2026-01-27T12:25:00Z</dcterms:modified>
</cp:coreProperties>
</file>